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93C" w:rsidRDefault="00BB318D" w:rsidP="00EF577E">
      <w:pPr>
        <w:rPr>
          <w:b/>
          <w:sz w:val="28"/>
          <w:szCs w:val="28"/>
        </w:rPr>
      </w:pPr>
      <w:r>
        <w:rPr>
          <w:b/>
          <w:sz w:val="28"/>
          <w:szCs w:val="28"/>
        </w:rPr>
        <w:t xml:space="preserve"> </w:t>
      </w:r>
    </w:p>
    <w:p w:rsidR="00477759" w:rsidRDefault="00477759" w:rsidP="00EF577E">
      <w:pPr>
        <w:rPr>
          <w:b/>
          <w:sz w:val="28"/>
          <w:szCs w:val="28"/>
        </w:rPr>
      </w:pPr>
    </w:p>
    <w:p w:rsidR="00477759" w:rsidRDefault="00477759" w:rsidP="00EF577E">
      <w:pPr>
        <w:rPr>
          <w:b/>
          <w:sz w:val="28"/>
          <w:szCs w:val="28"/>
        </w:rPr>
      </w:pPr>
    </w:p>
    <w:p w:rsidR="00477759" w:rsidRDefault="00477759" w:rsidP="00EF577E"/>
    <w:p w:rsidR="00F845E0" w:rsidRDefault="00F845E0" w:rsidP="00EF577E"/>
    <w:p w:rsidR="00F845E0" w:rsidRPr="00567A8E" w:rsidRDefault="00F845E0" w:rsidP="00EF577E"/>
    <w:p w:rsidR="00EF577E" w:rsidRPr="00567A8E" w:rsidRDefault="00EF577E" w:rsidP="00EF577E"/>
    <w:p w:rsidR="00EF577E" w:rsidRDefault="00950EC1" w:rsidP="00950EC1">
      <w:pPr>
        <w:pStyle w:val="BodyText"/>
        <w:tabs>
          <w:tab w:val="center" w:pos="5102"/>
          <w:tab w:val="left" w:pos="9075"/>
        </w:tabs>
        <w:spacing w:before="360" w:after="360"/>
        <w:jc w:val="left"/>
        <w:rPr>
          <w:b/>
          <w:sz w:val="48"/>
          <w:szCs w:val="48"/>
        </w:rPr>
      </w:pPr>
      <w:r>
        <w:rPr>
          <w:b/>
          <w:sz w:val="48"/>
          <w:szCs w:val="48"/>
        </w:rPr>
        <w:tab/>
      </w:r>
      <w:fldSimple w:instr=" SUBJECT   \* MERGEFORMAT ">
        <w:r w:rsidR="00B94659">
          <w:rPr>
            <w:b/>
            <w:sz w:val="48"/>
            <w:szCs w:val="48"/>
          </w:rPr>
          <w:t>Manuel Utilisateur</w:t>
        </w:r>
      </w:fldSimple>
      <w:r>
        <w:rPr>
          <w:b/>
          <w:sz w:val="48"/>
          <w:szCs w:val="48"/>
        </w:rPr>
        <w:tab/>
      </w:r>
    </w:p>
    <w:p w:rsidR="0036507D" w:rsidRPr="00567A8E" w:rsidRDefault="009F63F4" w:rsidP="00EF577E">
      <w:pPr>
        <w:pStyle w:val="BodyText"/>
        <w:spacing w:before="360" w:after="360"/>
        <w:jc w:val="center"/>
        <w:rPr>
          <w:b/>
          <w:sz w:val="48"/>
          <w:szCs w:val="48"/>
        </w:rPr>
      </w:pPr>
      <w:r>
        <w:rPr>
          <w:b/>
          <w:sz w:val="48"/>
          <w:szCs w:val="48"/>
        </w:rPr>
        <w:t>Droits et P</w:t>
      </w:r>
      <w:r w:rsidR="0082137E">
        <w:rPr>
          <w:b/>
          <w:sz w:val="48"/>
          <w:szCs w:val="48"/>
        </w:rPr>
        <w:t>ermissions</w:t>
      </w:r>
    </w:p>
    <w:p w:rsidR="00EF577E" w:rsidRPr="00567A8E" w:rsidRDefault="00EF577E" w:rsidP="00304AF2">
      <w:pPr>
        <w:jc w:val="center"/>
      </w:pPr>
    </w:p>
    <w:p w:rsidR="00304AF2" w:rsidRDefault="00304AF2"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Default="00AF693C" w:rsidP="00EF577E"/>
    <w:p w:rsidR="00AF693C" w:rsidRPr="00567A8E" w:rsidRDefault="00AF693C" w:rsidP="00EF577E"/>
    <w:p w:rsidR="00EF577E" w:rsidRPr="00567A8E" w:rsidRDefault="00EF577E" w:rsidP="00EF577E"/>
    <w:p w:rsidR="00EF577E" w:rsidRPr="00567A8E" w:rsidRDefault="00EF577E" w:rsidP="00EF577E"/>
    <w:p w:rsidR="00EF577E" w:rsidRPr="00567A8E" w:rsidRDefault="00EF577E" w:rsidP="005344D4">
      <w:pPr>
        <w:pBdr>
          <w:top w:val="single" w:sz="12" w:space="1" w:color="1B9DD9"/>
          <w:bottom w:val="single" w:sz="12" w:space="1" w:color="1B9DD9"/>
        </w:pBdr>
        <w:tabs>
          <w:tab w:val="right" w:pos="5040"/>
          <w:tab w:val="left" w:pos="5400"/>
        </w:tabs>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Company  \* MERGEFORMAT ">
        <w:r w:rsidR="00B94659">
          <w:rPr>
            <w:lang w:eastAsia="ar-SA"/>
          </w:rPr>
          <w:t>Logica</w:t>
        </w:r>
      </w:fldSimple>
      <w:r w:rsidR="004467BE" w:rsidRPr="004467BE">
        <w:rPr>
          <w:lang w:eastAsia="ar-SA"/>
        </w:rPr>
        <w:t xml:space="preserve"> </w:t>
      </w:r>
      <w:r w:rsidR="005B2712" w:rsidRPr="00567A8E">
        <w:rPr>
          <w:lang w:eastAsia="ar-SA"/>
        </w:rPr>
        <w:fldChar w:fldCharType="begin"/>
      </w:r>
      <w:r w:rsidRPr="00567A8E">
        <w:rPr>
          <w:lang w:eastAsia="ar-SA"/>
        </w:rPr>
        <w:instrText xml:space="preserve"> SKIPIF  \* MERGEFORMAT </w:instrText>
      </w:r>
      <w:r w:rsidR="005B2712" w:rsidRPr="00567A8E">
        <w:rPr>
          <w:lang w:eastAsia="ar-SA"/>
        </w:rPr>
        <w:fldChar w:fldCharType="end"/>
      </w:r>
    </w:p>
    <w:p w:rsidR="00EF577E" w:rsidRPr="00567A8E" w:rsidRDefault="00EF577E" w:rsidP="005344D4">
      <w:pPr>
        <w:pBdr>
          <w:top w:val="single" w:sz="12" w:space="1" w:color="1B9DD9"/>
          <w:bottom w:val="single" w:sz="12" w:space="1" w:color="1B9DD9"/>
        </w:pBdr>
        <w:tabs>
          <w:tab w:val="right" w:pos="5040"/>
          <w:tab w:val="left" w:pos="5400"/>
        </w:tabs>
        <w:rPr>
          <w:lang w:eastAsia="ar-SA"/>
        </w:rPr>
      </w:pPr>
      <w:r w:rsidRPr="00567A8E">
        <w:rPr>
          <w:lang w:eastAsia="ar-SA"/>
        </w:rPr>
        <w:tab/>
      </w:r>
      <w:r w:rsidRPr="00567A8E">
        <w:rPr>
          <w:b/>
          <w:lang w:eastAsia="ar-SA"/>
        </w:rPr>
        <w:t>Version</w:t>
      </w:r>
      <w:r w:rsidRPr="00567A8E">
        <w:rPr>
          <w:lang w:eastAsia="ar-SA"/>
        </w:rPr>
        <w:tab/>
        <w:t xml:space="preserve">: </w:t>
      </w:r>
      <w:r w:rsidR="006D09FE">
        <w:rPr>
          <w:lang w:eastAsia="ar-SA"/>
        </w:rPr>
        <w:t>1</w:t>
      </w:r>
      <w:r w:rsidR="00DC4CC8">
        <w:rPr>
          <w:lang w:eastAsia="ar-SA"/>
        </w:rPr>
        <w:t>.5</w:t>
      </w:r>
    </w:p>
    <w:p w:rsidR="00567A8E" w:rsidRPr="00567A8E" w:rsidRDefault="00B21C41" w:rsidP="00567A8E">
      <w:pPr>
        <w:pStyle w:val="BodyText"/>
        <w:rPr>
          <w:b/>
        </w:rPr>
      </w:pPr>
      <w:r>
        <w:rPr>
          <w:b/>
        </w:rPr>
        <w:br w:type="page"/>
      </w:r>
      <w:r w:rsidR="00567A8E" w:rsidRPr="00567A8E">
        <w:rPr>
          <w:b/>
        </w:rPr>
        <w:lastRenderedPageBreak/>
        <w:t>Gestion des changements de version</w:t>
      </w:r>
    </w:p>
    <w:p w:rsidR="00567A8E" w:rsidRPr="003B5BBB" w:rsidRDefault="00567A8E" w:rsidP="00567A8E">
      <w:pPr>
        <w:pStyle w:val="BodyText"/>
        <w:rPr>
          <w:rFonts w:ascii="Calibri" w:hAnsi="Calibri"/>
          <w:i/>
        </w:rPr>
      </w:pPr>
      <w:r w:rsidRPr="003B5BBB">
        <w:rPr>
          <w:rFonts w:ascii="Calibri" w:hAnsi="Calibri"/>
          <w:i/>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567A8E" w:rsidRPr="00567A8E" w:rsidRDefault="00567A8E" w:rsidP="00567A8E">
      <w:pPr>
        <w:pStyle w:val="BodyText"/>
      </w:pPr>
    </w:p>
    <w:tbl>
      <w:tblPr>
        <w:tblW w:w="10348" w:type="dxa"/>
        <w:tblInd w:w="108"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5"/>
        <w:gridCol w:w="1657"/>
        <w:gridCol w:w="1658"/>
        <w:gridCol w:w="5488"/>
      </w:tblGrid>
      <w:tr w:rsidR="00567A8E" w:rsidRPr="00567A8E" w:rsidTr="00E755F1">
        <w:trPr>
          <w:trHeight w:val="340"/>
        </w:trPr>
        <w:tc>
          <w:tcPr>
            <w:tcW w:w="1545" w:type="dxa"/>
            <w:tcBorders>
              <w:top w:val="single" w:sz="4" w:space="0" w:color="1B9DD9"/>
              <w:bottom w:val="single" w:sz="4" w:space="0" w:color="auto"/>
            </w:tcBorders>
            <w:vAlign w:val="center"/>
          </w:tcPr>
          <w:p w:rsidR="00567A8E" w:rsidRPr="00567A8E" w:rsidRDefault="00567A8E" w:rsidP="00480065">
            <w:pPr>
              <w:ind w:firstLine="142"/>
              <w:rPr>
                <w:b/>
              </w:rPr>
            </w:pPr>
            <w:r w:rsidRPr="00567A8E">
              <w:rPr>
                <w:b/>
              </w:rPr>
              <w:t>Version</w:t>
            </w:r>
          </w:p>
        </w:tc>
        <w:tc>
          <w:tcPr>
            <w:tcW w:w="1657"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Date</w:t>
            </w:r>
          </w:p>
        </w:tc>
        <w:tc>
          <w:tcPr>
            <w:tcW w:w="1658"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Auteur</w:t>
            </w:r>
          </w:p>
        </w:tc>
        <w:tc>
          <w:tcPr>
            <w:tcW w:w="5488" w:type="dxa"/>
            <w:tcBorders>
              <w:top w:val="single" w:sz="4" w:space="0" w:color="1B9DD9"/>
              <w:bottom w:val="single" w:sz="4" w:space="0" w:color="auto"/>
            </w:tcBorders>
            <w:vAlign w:val="center"/>
          </w:tcPr>
          <w:p w:rsidR="00567A8E" w:rsidRPr="00567A8E" w:rsidRDefault="00567A8E" w:rsidP="00480065">
            <w:pPr>
              <w:rPr>
                <w:b/>
                <w:bCs/>
              </w:rPr>
            </w:pPr>
            <w:r w:rsidRPr="00567A8E">
              <w:rPr>
                <w:b/>
                <w:bCs/>
              </w:rPr>
              <w:t>Objet de la mise à jour</w:t>
            </w:r>
          </w:p>
        </w:tc>
      </w:tr>
      <w:tr w:rsidR="00567A8E" w:rsidRPr="00567A8E" w:rsidTr="008221EE">
        <w:trPr>
          <w:trHeight w:val="340"/>
        </w:trPr>
        <w:tc>
          <w:tcPr>
            <w:tcW w:w="1545" w:type="dxa"/>
            <w:tcBorders>
              <w:top w:val="single" w:sz="4" w:space="0" w:color="auto"/>
              <w:bottom w:val="single" w:sz="4" w:space="0" w:color="auto"/>
            </w:tcBorders>
            <w:vAlign w:val="center"/>
          </w:tcPr>
          <w:p w:rsidR="00567A8E" w:rsidRPr="00567A8E" w:rsidRDefault="0030503F" w:rsidP="0030503F">
            <w:pPr>
              <w:ind w:firstLine="142"/>
            </w:pPr>
            <w:r>
              <w:t>0</w:t>
            </w:r>
            <w:r w:rsidR="00884631">
              <w:t>.</w:t>
            </w:r>
            <w:r>
              <w:t>1</w:t>
            </w:r>
          </w:p>
        </w:tc>
        <w:tc>
          <w:tcPr>
            <w:tcW w:w="1657" w:type="dxa"/>
            <w:tcBorders>
              <w:top w:val="single" w:sz="4" w:space="0" w:color="auto"/>
              <w:bottom w:val="single" w:sz="4" w:space="0" w:color="auto"/>
            </w:tcBorders>
            <w:vAlign w:val="center"/>
          </w:tcPr>
          <w:p w:rsidR="00567A8E" w:rsidRPr="00567A8E" w:rsidRDefault="0082137E" w:rsidP="00480065">
            <w:pPr>
              <w:rPr>
                <w:bCs/>
              </w:rPr>
            </w:pPr>
            <w:r>
              <w:rPr>
                <w:bCs/>
              </w:rPr>
              <w:t>17/12</w:t>
            </w:r>
            <w:r w:rsidR="00884631">
              <w:rPr>
                <w:bCs/>
              </w:rPr>
              <w:t>/</w:t>
            </w:r>
            <w:r w:rsidR="00CF57CD">
              <w:rPr>
                <w:bCs/>
              </w:rPr>
              <w:t>20</w:t>
            </w:r>
            <w:r w:rsidR="00884631">
              <w:rPr>
                <w:bCs/>
              </w:rPr>
              <w:t>10</w:t>
            </w:r>
          </w:p>
        </w:tc>
        <w:tc>
          <w:tcPr>
            <w:tcW w:w="1658" w:type="dxa"/>
            <w:tcBorders>
              <w:top w:val="single" w:sz="4" w:space="0" w:color="auto"/>
              <w:bottom w:val="single" w:sz="4" w:space="0" w:color="auto"/>
            </w:tcBorders>
            <w:vAlign w:val="center"/>
          </w:tcPr>
          <w:p w:rsidR="00567A8E" w:rsidRPr="00567A8E" w:rsidRDefault="00A87CBF" w:rsidP="00480065">
            <w:pPr>
              <w:rPr>
                <w:bCs/>
              </w:rPr>
            </w:pPr>
            <w:r>
              <w:rPr>
                <w:bCs/>
              </w:rPr>
              <w:t>MMID</w:t>
            </w:r>
          </w:p>
        </w:tc>
        <w:tc>
          <w:tcPr>
            <w:tcW w:w="5488" w:type="dxa"/>
            <w:tcBorders>
              <w:top w:val="single" w:sz="4" w:space="0" w:color="auto"/>
              <w:bottom w:val="single" w:sz="4" w:space="0" w:color="auto"/>
            </w:tcBorders>
            <w:vAlign w:val="center"/>
          </w:tcPr>
          <w:p w:rsidR="00567A8E" w:rsidRPr="00567A8E" w:rsidRDefault="0036507D" w:rsidP="00480065">
            <w:pPr>
              <w:rPr>
                <w:bCs/>
              </w:rPr>
            </w:pPr>
            <w:r>
              <w:rPr>
                <w:bCs/>
              </w:rPr>
              <w:t>Version initiale</w:t>
            </w:r>
          </w:p>
        </w:tc>
      </w:tr>
      <w:tr w:rsidR="008E4804" w:rsidRPr="00567A8E" w:rsidTr="008221EE">
        <w:trPr>
          <w:trHeight w:val="340"/>
        </w:trPr>
        <w:tc>
          <w:tcPr>
            <w:tcW w:w="1545" w:type="dxa"/>
            <w:tcBorders>
              <w:top w:val="single" w:sz="4" w:space="0" w:color="auto"/>
              <w:bottom w:val="single" w:sz="4" w:space="0" w:color="auto"/>
            </w:tcBorders>
            <w:vAlign w:val="center"/>
          </w:tcPr>
          <w:p w:rsidR="008E4804" w:rsidRDefault="006D09FE" w:rsidP="0030503F">
            <w:pPr>
              <w:ind w:firstLine="142"/>
            </w:pPr>
            <w:r>
              <w:t>1</w:t>
            </w:r>
          </w:p>
        </w:tc>
        <w:tc>
          <w:tcPr>
            <w:tcW w:w="1657" w:type="dxa"/>
            <w:tcBorders>
              <w:top w:val="single" w:sz="4" w:space="0" w:color="auto"/>
              <w:bottom w:val="single" w:sz="4" w:space="0" w:color="auto"/>
            </w:tcBorders>
            <w:vAlign w:val="center"/>
          </w:tcPr>
          <w:p w:rsidR="008E4804" w:rsidRDefault="008E4804" w:rsidP="00C7205C">
            <w:pPr>
              <w:rPr>
                <w:bCs/>
              </w:rPr>
            </w:pPr>
            <w:r>
              <w:rPr>
                <w:bCs/>
              </w:rPr>
              <w:t>10/03/2011</w:t>
            </w:r>
          </w:p>
        </w:tc>
        <w:tc>
          <w:tcPr>
            <w:tcW w:w="1658" w:type="dxa"/>
            <w:tcBorders>
              <w:top w:val="single" w:sz="4" w:space="0" w:color="auto"/>
              <w:bottom w:val="single" w:sz="4" w:space="0" w:color="auto"/>
            </w:tcBorders>
            <w:vAlign w:val="center"/>
          </w:tcPr>
          <w:p w:rsidR="008E4804" w:rsidRPr="00567A8E" w:rsidRDefault="008E4804" w:rsidP="00C7205C">
            <w:pPr>
              <w:rPr>
                <w:bCs/>
              </w:rPr>
            </w:pPr>
            <w:r>
              <w:rPr>
                <w:bCs/>
              </w:rPr>
              <w:t>MMIE</w:t>
            </w:r>
          </w:p>
        </w:tc>
        <w:tc>
          <w:tcPr>
            <w:tcW w:w="5488" w:type="dxa"/>
            <w:tcBorders>
              <w:top w:val="single" w:sz="4" w:space="0" w:color="auto"/>
              <w:bottom w:val="single" w:sz="4" w:space="0" w:color="auto"/>
            </w:tcBorders>
            <w:vAlign w:val="center"/>
          </w:tcPr>
          <w:p w:rsidR="008E4804" w:rsidRDefault="008E4804" w:rsidP="00BF17E5">
            <w:pPr>
              <w:rPr>
                <w:bCs/>
              </w:rPr>
            </w:pPr>
            <w:r>
              <w:rPr>
                <w:bCs/>
              </w:rPr>
              <w:t xml:space="preserve">Mise à jour </w:t>
            </w:r>
            <w:r w:rsidR="00535A7C">
              <w:rPr>
                <w:bCs/>
              </w:rPr>
              <w:t>version 1.4.20</w:t>
            </w:r>
          </w:p>
        </w:tc>
      </w:tr>
      <w:tr w:rsidR="00BF17E5" w:rsidRPr="00567A8E" w:rsidTr="008221EE">
        <w:trPr>
          <w:trHeight w:val="340"/>
        </w:trPr>
        <w:tc>
          <w:tcPr>
            <w:tcW w:w="1545" w:type="dxa"/>
            <w:tcBorders>
              <w:top w:val="single" w:sz="4" w:space="0" w:color="auto"/>
              <w:bottom w:val="single" w:sz="4" w:space="0" w:color="auto"/>
            </w:tcBorders>
            <w:vAlign w:val="center"/>
          </w:tcPr>
          <w:p w:rsidR="00BF17E5" w:rsidRDefault="00BF17E5" w:rsidP="0030503F">
            <w:pPr>
              <w:ind w:firstLine="142"/>
            </w:pPr>
            <w:r>
              <w:t>1.1</w:t>
            </w:r>
          </w:p>
        </w:tc>
        <w:tc>
          <w:tcPr>
            <w:tcW w:w="1657" w:type="dxa"/>
            <w:tcBorders>
              <w:top w:val="single" w:sz="4" w:space="0" w:color="auto"/>
              <w:bottom w:val="single" w:sz="4" w:space="0" w:color="auto"/>
            </w:tcBorders>
            <w:vAlign w:val="center"/>
          </w:tcPr>
          <w:p w:rsidR="00BF17E5" w:rsidRDefault="00BF17E5" w:rsidP="00C7205C">
            <w:pPr>
              <w:rPr>
                <w:bCs/>
              </w:rPr>
            </w:pPr>
            <w:r>
              <w:rPr>
                <w:bCs/>
              </w:rPr>
              <w:t>30/06/2011</w:t>
            </w:r>
          </w:p>
        </w:tc>
        <w:tc>
          <w:tcPr>
            <w:tcW w:w="1658" w:type="dxa"/>
            <w:tcBorders>
              <w:top w:val="single" w:sz="4" w:space="0" w:color="auto"/>
              <w:bottom w:val="single" w:sz="4" w:space="0" w:color="auto"/>
            </w:tcBorders>
            <w:vAlign w:val="center"/>
          </w:tcPr>
          <w:p w:rsidR="00BF17E5" w:rsidRDefault="00BF17E5" w:rsidP="00C7205C">
            <w:pPr>
              <w:rPr>
                <w:bCs/>
              </w:rPr>
            </w:pPr>
          </w:p>
        </w:tc>
        <w:tc>
          <w:tcPr>
            <w:tcW w:w="5488" w:type="dxa"/>
            <w:tcBorders>
              <w:top w:val="single" w:sz="4" w:space="0" w:color="auto"/>
              <w:bottom w:val="single" w:sz="4" w:space="0" w:color="auto"/>
            </w:tcBorders>
            <w:vAlign w:val="center"/>
          </w:tcPr>
          <w:p w:rsidR="00BF17E5" w:rsidRDefault="00BF17E5" w:rsidP="00C7205C">
            <w:pPr>
              <w:rPr>
                <w:bCs/>
              </w:rPr>
            </w:pPr>
            <w:r>
              <w:rPr>
                <w:bCs/>
              </w:rPr>
              <w:t>Mise à jour version 1.5</w:t>
            </w:r>
          </w:p>
        </w:tc>
      </w:tr>
      <w:tr w:rsidR="00BF17E5" w:rsidRPr="00567A8E" w:rsidTr="008221EE">
        <w:trPr>
          <w:trHeight w:val="340"/>
        </w:trPr>
        <w:tc>
          <w:tcPr>
            <w:tcW w:w="1545" w:type="dxa"/>
            <w:tcBorders>
              <w:top w:val="single" w:sz="4" w:space="0" w:color="auto"/>
              <w:bottom w:val="single" w:sz="4" w:space="0" w:color="auto"/>
            </w:tcBorders>
            <w:vAlign w:val="center"/>
          </w:tcPr>
          <w:p w:rsidR="00BF17E5" w:rsidRDefault="00BF17E5" w:rsidP="0030503F">
            <w:pPr>
              <w:ind w:firstLine="142"/>
            </w:pPr>
            <w:r>
              <w:t>1.2</w:t>
            </w:r>
          </w:p>
        </w:tc>
        <w:tc>
          <w:tcPr>
            <w:tcW w:w="1657" w:type="dxa"/>
            <w:tcBorders>
              <w:top w:val="single" w:sz="4" w:space="0" w:color="auto"/>
              <w:bottom w:val="single" w:sz="4" w:space="0" w:color="auto"/>
            </w:tcBorders>
            <w:vAlign w:val="center"/>
          </w:tcPr>
          <w:p w:rsidR="00BF17E5" w:rsidRDefault="00BF17E5" w:rsidP="00C7205C">
            <w:pPr>
              <w:rPr>
                <w:bCs/>
              </w:rPr>
            </w:pPr>
            <w:r>
              <w:rPr>
                <w:bCs/>
              </w:rPr>
              <w:t>11/07/2011</w:t>
            </w:r>
          </w:p>
        </w:tc>
        <w:tc>
          <w:tcPr>
            <w:tcW w:w="1658" w:type="dxa"/>
            <w:tcBorders>
              <w:top w:val="single" w:sz="4" w:space="0" w:color="auto"/>
              <w:bottom w:val="single" w:sz="4" w:space="0" w:color="auto"/>
            </w:tcBorders>
            <w:vAlign w:val="center"/>
          </w:tcPr>
          <w:p w:rsidR="00BF17E5" w:rsidRDefault="00BF17E5" w:rsidP="00C7205C">
            <w:pPr>
              <w:rPr>
                <w:bCs/>
              </w:rPr>
            </w:pPr>
            <w:r>
              <w:rPr>
                <w:bCs/>
              </w:rPr>
              <w:t>KABR</w:t>
            </w:r>
          </w:p>
        </w:tc>
        <w:tc>
          <w:tcPr>
            <w:tcW w:w="5488" w:type="dxa"/>
            <w:tcBorders>
              <w:top w:val="single" w:sz="4" w:space="0" w:color="auto"/>
              <w:bottom w:val="single" w:sz="4" w:space="0" w:color="auto"/>
            </w:tcBorders>
            <w:vAlign w:val="center"/>
          </w:tcPr>
          <w:p w:rsidR="00BF17E5" w:rsidRDefault="00BF17E5" w:rsidP="00C7205C">
            <w:pPr>
              <w:rPr>
                <w:bCs/>
              </w:rPr>
            </w:pPr>
            <w:r>
              <w:rPr>
                <w:bCs/>
              </w:rPr>
              <w:t>Validation</w:t>
            </w:r>
          </w:p>
        </w:tc>
      </w:tr>
      <w:tr w:rsidR="00F845E0" w:rsidRPr="00567A8E" w:rsidTr="008221EE">
        <w:trPr>
          <w:trHeight w:val="340"/>
        </w:trPr>
        <w:tc>
          <w:tcPr>
            <w:tcW w:w="1545" w:type="dxa"/>
            <w:tcBorders>
              <w:top w:val="single" w:sz="4" w:space="0" w:color="auto"/>
              <w:bottom w:val="single" w:sz="4" w:space="0" w:color="auto"/>
            </w:tcBorders>
            <w:vAlign w:val="center"/>
          </w:tcPr>
          <w:p w:rsidR="00F845E0" w:rsidRDefault="00F845E0" w:rsidP="0030503F">
            <w:pPr>
              <w:ind w:firstLine="142"/>
            </w:pPr>
            <w:r>
              <w:t>1.3</w:t>
            </w:r>
          </w:p>
        </w:tc>
        <w:tc>
          <w:tcPr>
            <w:tcW w:w="1657" w:type="dxa"/>
            <w:tcBorders>
              <w:top w:val="single" w:sz="4" w:space="0" w:color="auto"/>
              <w:bottom w:val="single" w:sz="4" w:space="0" w:color="auto"/>
            </w:tcBorders>
            <w:vAlign w:val="center"/>
          </w:tcPr>
          <w:p w:rsidR="00F845E0" w:rsidRDefault="00F845E0" w:rsidP="00C7205C">
            <w:pPr>
              <w:rPr>
                <w:bCs/>
              </w:rPr>
            </w:pPr>
            <w:r>
              <w:rPr>
                <w:bCs/>
              </w:rPr>
              <w:t>24/10/2011</w:t>
            </w:r>
          </w:p>
        </w:tc>
        <w:tc>
          <w:tcPr>
            <w:tcW w:w="1658" w:type="dxa"/>
            <w:tcBorders>
              <w:top w:val="single" w:sz="4" w:space="0" w:color="auto"/>
              <w:bottom w:val="single" w:sz="4" w:space="0" w:color="auto"/>
            </w:tcBorders>
            <w:vAlign w:val="center"/>
          </w:tcPr>
          <w:p w:rsidR="00F845E0" w:rsidRDefault="00F845E0" w:rsidP="00C7205C">
            <w:pPr>
              <w:rPr>
                <w:bCs/>
              </w:rPr>
            </w:pPr>
            <w:r>
              <w:rPr>
                <w:bCs/>
              </w:rPr>
              <w:t>MMIE</w:t>
            </w:r>
          </w:p>
        </w:tc>
        <w:tc>
          <w:tcPr>
            <w:tcW w:w="5488" w:type="dxa"/>
            <w:tcBorders>
              <w:top w:val="single" w:sz="4" w:space="0" w:color="auto"/>
              <w:bottom w:val="single" w:sz="4" w:space="0" w:color="auto"/>
            </w:tcBorders>
            <w:vAlign w:val="center"/>
          </w:tcPr>
          <w:p w:rsidR="00F845E0" w:rsidRDefault="00F845E0" w:rsidP="00C7205C">
            <w:pPr>
              <w:rPr>
                <w:bCs/>
              </w:rPr>
            </w:pPr>
            <w:r>
              <w:rPr>
                <w:bCs/>
              </w:rPr>
              <w:t>Mise à jour</w:t>
            </w:r>
          </w:p>
        </w:tc>
      </w:tr>
      <w:tr w:rsidR="00131105" w:rsidTr="00131105">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131105" w:rsidRDefault="00131105" w:rsidP="00D9712E">
            <w:pPr>
              <w:ind w:firstLine="142"/>
            </w:pPr>
            <w:r>
              <w:t>1.4</w:t>
            </w:r>
          </w:p>
        </w:tc>
        <w:tc>
          <w:tcPr>
            <w:tcW w:w="1657" w:type="dxa"/>
            <w:tcBorders>
              <w:top w:val="single" w:sz="4" w:space="0" w:color="auto"/>
              <w:left w:val="single" w:sz="4" w:space="0" w:color="auto"/>
              <w:bottom w:val="single" w:sz="4" w:space="0" w:color="auto"/>
              <w:right w:val="single" w:sz="4" w:space="0" w:color="auto"/>
            </w:tcBorders>
            <w:vAlign w:val="center"/>
          </w:tcPr>
          <w:p w:rsidR="00131105" w:rsidRDefault="00131105" w:rsidP="00D9712E">
            <w:pPr>
              <w:rPr>
                <w:bCs/>
              </w:rPr>
            </w:pPr>
            <w:r>
              <w:rPr>
                <w:bCs/>
              </w:rPr>
              <w:t>22/12/2011</w:t>
            </w:r>
          </w:p>
        </w:tc>
        <w:tc>
          <w:tcPr>
            <w:tcW w:w="1658" w:type="dxa"/>
            <w:tcBorders>
              <w:top w:val="single" w:sz="4" w:space="0" w:color="auto"/>
              <w:left w:val="single" w:sz="4" w:space="0" w:color="auto"/>
              <w:bottom w:val="single" w:sz="4" w:space="0" w:color="auto"/>
              <w:right w:val="single" w:sz="4" w:space="0" w:color="auto"/>
            </w:tcBorders>
            <w:vAlign w:val="center"/>
          </w:tcPr>
          <w:p w:rsidR="00131105" w:rsidRDefault="00131105" w:rsidP="00D9712E">
            <w:pPr>
              <w:rPr>
                <w:bCs/>
              </w:rPr>
            </w:pPr>
            <w:r>
              <w:rPr>
                <w:bCs/>
              </w:rPr>
              <w:t>LZIN</w:t>
            </w:r>
          </w:p>
        </w:tc>
        <w:tc>
          <w:tcPr>
            <w:tcW w:w="5488" w:type="dxa"/>
            <w:tcBorders>
              <w:top w:val="single" w:sz="4" w:space="0" w:color="auto"/>
              <w:left w:val="single" w:sz="4" w:space="0" w:color="auto"/>
              <w:bottom w:val="single" w:sz="4" w:space="0" w:color="auto"/>
              <w:right w:val="single" w:sz="4" w:space="0" w:color="auto"/>
            </w:tcBorders>
            <w:vAlign w:val="center"/>
          </w:tcPr>
          <w:p w:rsidR="00131105" w:rsidRDefault="00131105" w:rsidP="00D9712E">
            <w:pPr>
              <w:rPr>
                <w:bCs/>
              </w:rPr>
            </w:pPr>
            <w:r>
              <w:rPr>
                <w:bCs/>
              </w:rPr>
              <w:t>Mise à jour pour la version 1.6</w:t>
            </w:r>
          </w:p>
        </w:tc>
      </w:tr>
      <w:tr w:rsidR="00DC4CC8" w:rsidTr="00DC4CC8">
        <w:trPr>
          <w:trHeight w:val="340"/>
        </w:trPr>
        <w:tc>
          <w:tcPr>
            <w:tcW w:w="1545" w:type="dxa"/>
            <w:tcBorders>
              <w:top w:val="single" w:sz="4" w:space="0" w:color="auto"/>
              <w:left w:val="single" w:sz="4" w:space="0" w:color="auto"/>
              <w:bottom w:val="single" w:sz="4" w:space="0" w:color="auto"/>
              <w:right w:val="single" w:sz="4" w:space="0" w:color="auto"/>
            </w:tcBorders>
            <w:vAlign w:val="center"/>
          </w:tcPr>
          <w:p w:rsidR="00DC4CC8" w:rsidRDefault="00DC4CC8" w:rsidP="00EB0F97">
            <w:pPr>
              <w:ind w:firstLine="142"/>
            </w:pPr>
            <w:r>
              <w:t>1.5</w:t>
            </w:r>
          </w:p>
        </w:tc>
        <w:tc>
          <w:tcPr>
            <w:tcW w:w="1657" w:type="dxa"/>
            <w:tcBorders>
              <w:top w:val="single" w:sz="4" w:space="0" w:color="auto"/>
              <w:left w:val="single" w:sz="4" w:space="0" w:color="auto"/>
              <w:bottom w:val="single" w:sz="4" w:space="0" w:color="auto"/>
              <w:right w:val="single" w:sz="4" w:space="0" w:color="auto"/>
            </w:tcBorders>
            <w:vAlign w:val="center"/>
          </w:tcPr>
          <w:p w:rsidR="00DC4CC8" w:rsidRDefault="00DC4CC8" w:rsidP="00EB0F97">
            <w:pPr>
              <w:rPr>
                <w:bCs/>
              </w:rPr>
            </w:pPr>
            <w:r>
              <w:rPr>
                <w:bCs/>
              </w:rPr>
              <w:t>22/02/2011</w:t>
            </w:r>
          </w:p>
        </w:tc>
        <w:tc>
          <w:tcPr>
            <w:tcW w:w="1658" w:type="dxa"/>
            <w:tcBorders>
              <w:top w:val="single" w:sz="4" w:space="0" w:color="auto"/>
              <w:left w:val="single" w:sz="4" w:space="0" w:color="auto"/>
              <w:bottom w:val="single" w:sz="4" w:space="0" w:color="auto"/>
              <w:right w:val="single" w:sz="4" w:space="0" w:color="auto"/>
            </w:tcBorders>
            <w:vAlign w:val="center"/>
          </w:tcPr>
          <w:p w:rsidR="00DC4CC8" w:rsidRDefault="00DC4CC8" w:rsidP="00EB0F97">
            <w:pPr>
              <w:rPr>
                <w:bCs/>
              </w:rPr>
            </w:pPr>
            <w:r>
              <w:rPr>
                <w:bCs/>
              </w:rPr>
              <w:t>LZIN</w:t>
            </w:r>
          </w:p>
        </w:tc>
        <w:tc>
          <w:tcPr>
            <w:tcW w:w="5488" w:type="dxa"/>
            <w:tcBorders>
              <w:top w:val="single" w:sz="4" w:space="0" w:color="auto"/>
              <w:left w:val="single" w:sz="4" w:space="0" w:color="auto"/>
              <w:bottom w:val="single" w:sz="4" w:space="0" w:color="auto"/>
              <w:right w:val="single" w:sz="4" w:space="0" w:color="auto"/>
            </w:tcBorders>
            <w:vAlign w:val="center"/>
          </w:tcPr>
          <w:p w:rsidR="00DC4CC8" w:rsidRDefault="00BB318D" w:rsidP="00DC4CC8">
            <w:pPr>
              <w:rPr>
                <w:bCs/>
              </w:rPr>
            </w:pPr>
            <w:r>
              <w:rPr>
                <w:bCs/>
              </w:rPr>
              <w:t xml:space="preserve">Mise à jour évolution </w:t>
            </w:r>
            <w:r w:rsidR="00DC4CC8">
              <w:rPr>
                <w:bCs/>
              </w:rPr>
              <w:t>ergonomique version 1.6</w:t>
            </w:r>
          </w:p>
        </w:tc>
      </w:tr>
    </w:tbl>
    <w:p w:rsidR="00567A8E" w:rsidRPr="00567A8E" w:rsidRDefault="00567A8E" w:rsidP="00567A8E">
      <w:pPr>
        <w:rPr>
          <w:lang w:eastAsia="ar-SA"/>
        </w:rPr>
      </w:pPr>
    </w:p>
    <w:p w:rsidR="00567A8E" w:rsidRDefault="00567A8E" w:rsidP="00567A8E">
      <w:pPr>
        <w:rPr>
          <w:lang w:eastAsia="ar-SA"/>
        </w:rPr>
      </w:pPr>
    </w:p>
    <w:p w:rsidR="001E0529" w:rsidRDefault="001E0529" w:rsidP="00567A8E">
      <w:pPr>
        <w:rPr>
          <w:lang w:eastAsia="ar-SA"/>
        </w:rPr>
      </w:pPr>
    </w:p>
    <w:p w:rsidR="001E0529" w:rsidRDefault="001E0529" w:rsidP="00567A8E">
      <w:pPr>
        <w:rPr>
          <w:lang w:eastAsia="ar-SA"/>
        </w:rPr>
      </w:pPr>
    </w:p>
    <w:p w:rsidR="001E0529" w:rsidRDefault="001E0529" w:rsidP="00567A8E">
      <w:pPr>
        <w:rPr>
          <w:lang w:eastAsia="ar-SA"/>
        </w:rPr>
      </w:pPr>
    </w:p>
    <w:p w:rsidR="001E0529" w:rsidRDefault="001E0529" w:rsidP="00567A8E">
      <w:pPr>
        <w:rPr>
          <w:lang w:eastAsia="ar-SA"/>
        </w:rPr>
      </w:pPr>
    </w:p>
    <w:p w:rsidR="001E0529" w:rsidRDefault="001E0529" w:rsidP="00567A8E">
      <w:pPr>
        <w:rPr>
          <w:lang w:eastAsia="ar-SA"/>
        </w:rPr>
      </w:pPr>
    </w:p>
    <w:p w:rsidR="001E0529" w:rsidRDefault="001E0529" w:rsidP="00567A8E">
      <w:pPr>
        <w:rPr>
          <w:lang w:eastAsia="ar-SA"/>
        </w:rPr>
      </w:pPr>
    </w:p>
    <w:p w:rsidR="001E0529" w:rsidRDefault="001E0529" w:rsidP="00567A8E">
      <w:pPr>
        <w:rPr>
          <w:lang w:eastAsia="ar-SA"/>
        </w:rPr>
      </w:pPr>
    </w:p>
    <w:p w:rsidR="00950EC1" w:rsidRDefault="00950EC1" w:rsidP="00567A8E">
      <w:pPr>
        <w:rPr>
          <w:lang w:eastAsia="ar-SA"/>
        </w:rPr>
      </w:pPr>
    </w:p>
    <w:p w:rsidR="000D4D32" w:rsidRDefault="000D4D32" w:rsidP="00567A8E">
      <w:pPr>
        <w:rPr>
          <w:lang w:eastAsia="ar-SA"/>
        </w:rPr>
      </w:pPr>
    </w:p>
    <w:p w:rsidR="002B040F" w:rsidRDefault="002B040F" w:rsidP="00884631">
      <w:pPr>
        <w:pStyle w:val="BodyText"/>
        <w:rPr>
          <w:b/>
        </w:rPr>
      </w:pPr>
    </w:p>
    <w:p w:rsidR="00893CDA" w:rsidRPr="00734428" w:rsidRDefault="00893CDA" w:rsidP="00893CDA">
      <w:pPr>
        <w:pStyle w:val="BodyText"/>
        <w:rPr>
          <w:b/>
        </w:rPr>
      </w:pPr>
      <w:r>
        <w:rPr>
          <w:b/>
        </w:rPr>
        <w:t>Droit d’auteur</w:t>
      </w:r>
    </w:p>
    <w:p w:rsidR="00893CDA" w:rsidRDefault="007024C9" w:rsidP="00620DF5">
      <w:pPr>
        <w:pStyle w:val="TM1"/>
      </w:pPr>
      <w:r>
        <w:rPr>
          <w:noProof/>
        </w:rPr>
        <w:drawing>
          <wp:anchor distT="0" distB="0" distL="114300" distR="114300" simplePos="0" relativeHeight="251642368" behindDoc="0" locked="0" layoutInCell="1" allowOverlap="1">
            <wp:simplePos x="0" y="0"/>
            <wp:positionH relativeFrom="column">
              <wp:posOffset>3810</wp:posOffset>
            </wp:positionH>
            <wp:positionV relativeFrom="paragraph">
              <wp:posOffset>6350</wp:posOffset>
            </wp:positionV>
            <wp:extent cx="1595120" cy="553085"/>
            <wp:effectExtent l="19050" t="0" r="5080" b="0"/>
            <wp:wrapSquare wrapText="bothSides"/>
            <wp:docPr id="756" name="Imag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a:hlinkClick r:id="rId8"/>
                    </pic:cNvPr>
                    <pic:cNvPicPr>
                      <a:picLocks noChangeAspect="1" noChangeArrowheads="1"/>
                    </pic:cNvPicPr>
                  </pic:nvPicPr>
                  <pic:blipFill>
                    <a:blip r:embed="rId9" cstate="print"/>
                    <a:srcRect/>
                    <a:stretch>
                      <a:fillRect/>
                    </a:stretch>
                  </pic:blipFill>
                  <pic:spPr bwMode="auto">
                    <a:xfrm>
                      <a:off x="0" y="0"/>
                      <a:ext cx="1595120" cy="553085"/>
                    </a:xfrm>
                    <a:prstGeom prst="rect">
                      <a:avLst/>
                    </a:prstGeom>
                    <a:noFill/>
                    <a:ln w="9525">
                      <a:noFill/>
                      <a:miter lim="800000"/>
                      <a:headEnd/>
                      <a:tailEnd/>
                    </a:ln>
                  </pic:spPr>
                </pic:pic>
              </a:graphicData>
            </a:graphic>
          </wp:anchor>
        </w:drawing>
      </w:r>
      <w:r w:rsidR="00893CDA" w:rsidRPr="009C0A6D">
        <w:t xml:space="preserve">Ce texte est disponible sous contrat </w:t>
      </w:r>
      <w:proofErr w:type="spellStart"/>
      <w:r w:rsidR="00893CDA" w:rsidRPr="009C0A6D">
        <w:t>Creative</w:t>
      </w:r>
      <w:proofErr w:type="spellEnd"/>
      <w:r w:rsidR="00893CDA" w:rsidRPr="009C0A6D">
        <w:t xml:space="preserve"> Commons Paternité</w:t>
      </w:r>
      <w:r w:rsidR="00893CDA">
        <w:t xml:space="preserve"> </w:t>
      </w:r>
      <w:r w:rsidR="00893CDA" w:rsidRPr="009C0A6D">
        <w:t>-</w:t>
      </w:r>
      <w:r w:rsidR="00893CDA">
        <w:t xml:space="preserve"> </w:t>
      </w:r>
      <w:r w:rsidR="00893CDA" w:rsidRPr="009C0A6D">
        <w:t>Pas d'Utilisation Commerciale</w:t>
      </w:r>
      <w:r w:rsidR="00893CDA">
        <w:t xml:space="preserve"> </w:t>
      </w:r>
      <w:r w:rsidR="00893CDA" w:rsidRPr="009C0A6D">
        <w:t>-</w:t>
      </w:r>
      <w:r w:rsidR="00893CDA">
        <w:t xml:space="preserve"> </w:t>
      </w:r>
      <w:r w:rsidR="00893CDA" w:rsidRPr="009C0A6D">
        <w:t xml:space="preserve">Partage des Conditions Initiales à l'Identique 2.0 </w:t>
      </w:r>
      <w:r w:rsidR="00893CDA">
        <w:t xml:space="preserve">France : </w:t>
      </w:r>
      <w:hyperlink r:id="rId10" w:history="1">
        <w:r w:rsidR="00893CDA" w:rsidRPr="009C0A6D">
          <w:rPr>
            <w:rStyle w:val="Lienhypertexte"/>
          </w:rPr>
          <w:t>http://creativecommons.org/licenses/by-nc-sa/2.0/fr/</w:t>
        </w:r>
      </w:hyperlink>
    </w:p>
    <w:p w:rsidR="003F0117" w:rsidRDefault="00304AF2" w:rsidP="00620DF5">
      <w:pPr>
        <w:pStyle w:val="TM1"/>
        <w:rPr>
          <w:lang w:eastAsia="ar-SA"/>
        </w:rPr>
      </w:pPr>
      <w:r>
        <w:rPr>
          <w:lang w:eastAsia="ar-SA"/>
        </w:rPr>
        <w:br w:type="page"/>
      </w:r>
      <w:r w:rsidR="0036507D" w:rsidRPr="00567A8E">
        <w:rPr>
          <w:lang w:eastAsia="ar-SA"/>
        </w:rPr>
        <w:lastRenderedPageBreak/>
        <w:t xml:space="preserve"> </w:t>
      </w:r>
      <w:r w:rsidR="001F01F1" w:rsidRPr="001F01F1">
        <w:rPr>
          <w:lang w:eastAsia="ar-SA"/>
        </w:rPr>
        <w:t>Sommaire</w:t>
      </w:r>
    </w:p>
    <w:p w:rsidR="0013724A" w:rsidRDefault="005B2712">
      <w:pPr>
        <w:pStyle w:val="TM1"/>
        <w:rPr>
          <w:rFonts w:asciiTheme="minorHAnsi" w:eastAsiaTheme="minorEastAsia" w:hAnsiTheme="minorHAnsi" w:cstheme="minorBidi"/>
          <w:noProof/>
          <w:sz w:val="22"/>
          <w:szCs w:val="22"/>
        </w:rPr>
      </w:pPr>
      <w:r w:rsidRPr="005B2712">
        <w:rPr>
          <w:b/>
          <w:smallCaps/>
          <w:sz w:val="72"/>
          <w:szCs w:val="72"/>
          <w:lang w:eastAsia="ar-SA"/>
        </w:rPr>
        <w:fldChar w:fldCharType="begin"/>
      </w:r>
      <w:r w:rsidR="00567A8E" w:rsidRPr="001F01F1">
        <w:rPr>
          <w:b/>
          <w:smallCaps/>
          <w:sz w:val="72"/>
          <w:szCs w:val="72"/>
          <w:lang w:eastAsia="ar-SA"/>
        </w:rPr>
        <w:instrText xml:space="preserve"> TOC \o "1-3" \h \z \u </w:instrText>
      </w:r>
      <w:r w:rsidRPr="005B2712">
        <w:rPr>
          <w:b/>
          <w:smallCaps/>
          <w:sz w:val="72"/>
          <w:szCs w:val="72"/>
          <w:lang w:eastAsia="ar-SA"/>
        </w:rPr>
        <w:fldChar w:fldCharType="separate"/>
      </w:r>
      <w:hyperlink w:anchor="_Toc317797033" w:history="1">
        <w:r w:rsidR="0013724A" w:rsidRPr="0060796B">
          <w:rPr>
            <w:rStyle w:val="Lienhypertexte"/>
            <w:bCs/>
            <w:noProof/>
            <w:snapToGrid w:val="0"/>
            <w:lang w:eastAsia="ar-SA"/>
          </w:rPr>
          <w:t>1</w:t>
        </w:r>
        <w:r w:rsidR="0013724A">
          <w:rPr>
            <w:rFonts w:asciiTheme="minorHAnsi" w:eastAsiaTheme="minorEastAsia" w:hAnsiTheme="minorHAnsi" w:cstheme="minorBidi"/>
            <w:noProof/>
            <w:sz w:val="22"/>
            <w:szCs w:val="22"/>
          </w:rPr>
          <w:tab/>
        </w:r>
        <w:r w:rsidR="0013724A" w:rsidRPr="0060796B">
          <w:rPr>
            <w:rStyle w:val="Lienhypertexte"/>
            <w:noProof/>
            <w:lang w:eastAsia="ar-SA"/>
          </w:rPr>
          <w:t>Introduction</w:t>
        </w:r>
        <w:r w:rsidR="0013724A">
          <w:rPr>
            <w:noProof/>
            <w:webHidden/>
          </w:rPr>
          <w:tab/>
        </w:r>
        <w:r w:rsidR="0013724A">
          <w:rPr>
            <w:noProof/>
            <w:webHidden/>
          </w:rPr>
          <w:fldChar w:fldCharType="begin"/>
        </w:r>
        <w:r w:rsidR="0013724A">
          <w:rPr>
            <w:noProof/>
            <w:webHidden/>
          </w:rPr>
          <w:instrText xml:space="preserve"> PAGEREF _Toc317797033 \h </w:instrText>
        </w:r>
        <w:r w:rsidR="0013724A">
          <w:rPr>
            <w:noProof/>
            <w:webHidden/>
          </w:rPr>
        </w:r>
        <w:r w:rsidR="0013724A">
          <w:rPr>
            <w:noProof/>
            <w:webHidden/>
          </w:rPr>
          <w:fldChar w:fldCharType="separate"/>
        </w:r>
        <w:r w:rsidR="0013724A">
          <w:rPr>
            <w:noProof/>
            <w:webHidden/>
          </w:rPr>
          <w:t>4</w:t>
        </w:r>
        <w:r w:rsidR="0013724A">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34" w:history="1">
        <w:r w:rsidRPr="0060796B">
          <w:rPr>
            <w:rStyle w:val="Lienhypertexte"/>
            <w:noProof/>
            <w:lang w:eastAsia="ar-SA"/>
          </w:rPr>
          <w:t>1.1</w:t>
        </w:r>
        <w:r>
          <w:rPr>
            <w:rFonts w:asciiTheme="minorHAnsi" w:eastAsiaTheme="minorEastAsia" w:hAnsiTheme="minorHAnsi" w:cstheme="minorBidi"/>
            <w:noProof/>
            <w:sz w:val="22"/>
            <w:szCs w:val="22"/>
          </w:rPr>
          <w:tab/>
        </w:r>
        <w:r w:rsidRPr="0060796B">
          <w:rPr>
            <w:rStyle w:val="Lienhypertexte"/>
            <w:noProof/>
            <w:lang w:eastAsia="ar-SA"/>
          </w:rPr>
          <w:t>Accès aux contenus</w:t>
        </w:r>
        <w:r>
          <w:rPr>
            <w:noProof/>
            <w:webHidden/>
          </w:rPr>
          <w:tab/>
        </w:r>
        <w:r>
          <w:rPr>
            <w:noProof/>
            <w:webHidden/>
          </w:rPr>
          <w:fldChar w:fldCharType="begin"/>
        </w:r>
        <w:r>
          <w:rPr>
            <w:noProof/>
            <w:webHidden/>
          </w:rPr>
          <w:instrText xml:space="preserve"> PAGEREF _Toc317797034 \h </w:instrText>
        </w:r>
        <w:r>
          <w:rPr>
            <w:noProof/>
            <w:webHidden/>
          </w:rPr>
        </w:r>
        <w:r>
          <w:rPr>
            <w:noProof/>
            <w:webHidden/>
          </w:rPr>
          <w:fldChar w:fldCharType="separate"/>
        </w:r>
        <w:r>
          <w:rPr>
            <w:noProof/>
            <w:webHidden/>
          </w:rPr>
          <w:t>4</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35" w:history="1">
        <w:r w:rsidRPr="0060796B">
          <w:rPr>
            <w:rStyle w:val="Lienhypertexte"/>
            <w:noProof/>
            <w:lang w:eastAsia="ar-SA"/>
          </w:rPr>
          <w:t>1.2</w:t>
        </w:r>
        <w:r>
          <w:rPr>
            <w:rFonts w:asciiTheme="minorHAnsi" w:eastAsiaTheme="minorEastAsia" w:hAnsiTheme="minorHAnsi" w:cstheme="minorBidi"/>
            <w:noProof/>
            <w:sz w:val="22"/>
            <w:szCs w:val="22"/>
          </w:rPr>
          <w:tab/>
        </w:r>
        <w:r w:rsidRPr="0060796B">
          <w:rPr>
            <w:rStyle w:val="Lienhypertexte"/>
            <w:noProof/>
            <w:lang w:eastAsia="ar-SA"/>
          </w:rPr>
          <w:t>Repères visuels</w:t>
        </w:r>
        <w:r>
          <w:rPr>
            <w:noProof/>
            <w:webHidden/>
          </w:rPr>
          <w:tab/>
        </w:r>
        <w:r>
          <w:rPr>
            <w:noProof/>
            <w:webHidden/>
          </w:rPr>
          <w:fldChar w:fldCharType="begin"/>
        </w:r>
        <w:r>
          <w:rPr>
            <w:noProof/>
            <w:webHidden/>
          </w:rPr>
          <w:instrText xml:space="preserve"> PAGEREF _Toc317797035 \h </w:instrText>
        </w:r>
        <w:r>
          <w:rPr>
            <w:noProof/>
            <w:webHidden/>
          </w:rPr>
        </w:r>
        <w:r>
          <w:rPr>
            <w:noProof/>
            <w:webHidden/>
          </w:rPr>
          <w:fldChar w:fldCharType="separate"/>
        </w:r>
        <w:r>
          <w:rPr>
            <w:noProof/>
            <w:webHidden/>
          </w:rPr>
          <w:t>4</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36" w:history="1">
        <w:r w:rsidRPr="0060796B">
          <w:rPr>
            <w:rStyle w:val="Lienhypertexte"/>
            <w:noProof/>
          </w:rPr>
          <w:t>1.3</w:t>
        </w:r>
        <w:r>
          <w:rPr>
            <w:rFonts w:asciiTheme="minorHAnsi" w:eastAsiaTheme="minorEastAsia" w:hAnsiTheme="minorHAnsi" w:cstheme="minorBidi"/>
            <w:noProof/>
            <w:sz w:val="22"/>
            <w:szCs w:val="22"/>
          </w:rPr>
          <w:tab/>
        </w:r>
        <w:r w:rsidRPr="0060796B">
          <w:rPr>
            <w:rStyle w:val="Lienhypertexte"/>
            <w:noProof/>
          </w:rPr>
          <w:t>Conseils d'utilisation</w:t>
        </w:r>
        <w:r>
          <w:rPr>
            <w:noProof/>
            <w:webHidden/>
          </w:rPr>
          <w:tab/>
        </w:r>
        <w:r>
          <w:rPr>
            <w:noProof/>
            <w:webHidden/>
          </w:rPr>
          <w:fldChar w:fldCharType="begin"/>
        </w:r>
        <w:r>
          <w:rPr>
            <w:noProof/>
            <w:webHidden/>
          </w:rPr>
          <w:instrText xml:space="preserve"> PAGEREF _Toc317797036 \h </w:instrText>
        </w:r>
        <w:r>
          <w:rPr>
            <w:noProof/>
            <w:webHidden/>
          </w:rPr>
        </w:r>
        <w:r>
          <w:rPr>
            <w:noProof/>
            <w:webHidden/>
          </w:rPr>
          <w:fldChar w:fldCharType="separate"/>
        </w:r>
        <w:r>
          <w:rPr>
            <w:noProof/>
            <w:webHidden/>
          </w:rPr>
          <w:t>4</w:t>
        </w:r>
        <w:r>
          <w:rPr>
            <w:noProof/>
            <w:webHidden/>
          </w:rPr>
          <w:fldChar w:fldCharType="end"/>
        </w:r>
      </w:hyperlink>
    </w:p>
    <w:p w:rsidR="0013724A" w:rsidRDefault="0013724A">
      <w:pPr>
        <w:pStyle w:val="TM1"/>
        <w:rPr>
          <w:rFonts w:asciiTheme="minorHAnsi" w:eastAsiaTheme="minorEastAsia" w:hAnsiTheme="minorHAnsi" w:cstheme="minorBidi"/>
          <w:noProof/>
          <w:sz w:val="22"/>
          <w:szCs w:val="22"/>
        </w:rPr>
      </w:pPr>
      <w:hyperlink w:anchor="_Toc317797037" w:history="1">
        <w:r w:rsidRPr="0060796B">
          <w:rPr>
            <w:rStyle w:val="Lienhypertexte"/>
            <w:bCs/>
            <w:noProof/>
            <w:snapToGrid w:val="0"/>
          </w:rPr>
          <w:t>2</w:t>
        </w:r>
        <w:r>
          <w:rPr>
            <w:rFonts w:asciiTheme="minorHAnsi" w:eastAsiaTheme="minorEastAsia" w:hAnsiTheme="minorHAnsi" w:cstheme="minorBidi"/>
            <w:noProof/>
            <w:sz w:val="22"/>
            <w:szCs w:val="22"/>
          </w:rPr>
          <w:tab/>
        </w:r>
        <w:r w:rsidRPr="0060796B">
          <w:rPr>
            <w:rStyle w:val="Lienhypertexte"/>
            <w:noProof/>
          </w:rPr>
          <w:t>Présentation des gestionnaires / lecteurs de services</w:t>
        </w:r>
        <w:r>
          <w:rPr>
            <w:noProof/>
            <w:webHidden/>
          </w:rPr>
          <w:tab/>
        </w:r>
        <w:r>
          <w:rPr>
            <w:noProof/>
            <w:webHidden/>
          </w:rPr>
          <w:fldChar w:fldCharType="begin"/>
        </w:r>
        <w:r>
          <w:rPr>
            <w:noProof/>
            <w:webHidden/>
          </w:rPr>
          <w:instrText xml:space="preserve"> PAGEREF _Toc317797037 \h </w:instrText>
        </w:r>
        <w:r>
          <w:rPr>
            <w:noProof/>
            <w:webHidden/>
          </w:rPr>
        </w:r>
        <w:r>
          <w:rPr>
            <w:noProof/>
            <w:webHidden/>
          </w:rPr>
          <w:fldChar w:fldCharType="separate"/>
        </w:r>
        <w:r>
          <w:rPr>
            <w:noProof/>
            <w:webHidden/>
          </w:rPr>
          <w:t>6</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38" w:history="1">
        <w:r w:rsidRPr="0060796B">
          <w:rPr>
            <w:rStyle w:val="Lienhypertexte"/>
            <w:noProof/>
          </w:rPr>
          <w:t>2.1</w:t>
        </w:r>
        <w:r>
          <w:rPr>
            <w:rFonts w:asciiTheme="minorHAnsi" w:eastAsiaTheme="minorEastAsia" w:hAnsiTheme="minorHAnsi" w:cstheme="minorBidi"/>
            <w:noProof/>
            <w:sz w:val="22"/>
            <w:szCs w:val="22"/>
          </w:rPr>
          <w:tab/>
        </w:r>
        <w:r w:rsidRPr="0060796B">
          <w:rPr>
            <w:rStyle w:val="Lienhypertexte"/>
            <w:noProof/>
          </w:rPr>
          <w:t>Comment paramétrer des rôles dans la console d’administration ?</w:t>
        </w:r>
        <w:r>
          <w:rPr>
            <w:noProof/>
            <w:webHidden/>
          </w:rPr>
          <w:tab/>
        </w:r>
        <w:r>
          <w:rPr>
            <w:noProof/>
            <w:webHidden/>
          </w:rPr>
          <w:fldChar w:fldCharType="begin"/>
        </w:r>
        <w:r>
          <w:rPr>
            <w:noProof/>
            <w:webHidden/>
          </w:rPr>
          <w:instrText xml:space="preserve"> PAGEREF _Toc317797038 \h </w:instrText>
        </w:r>
        <w:r>
          <w:rPr>
            <w:noProof/>
            <w:webHidden/>
          </w:rPr>
        </w:r>
        <w:r>
          <w:rPr>
            <w:noProof/>
            <w:webHidden/>
          </w:rPr>
          <w:fldChar w:fldCharType="separate"/>
        </w:r>
        <w:r>
          <w:rPr>
            <w:noProof/>
            <w:webHidden/>
          </w:rPr>
          <w:t>7</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39" w:history="1">
        <w:r w:rsidRPr="0060796B">
          <w:rPr>
            <w:rStyle w:val="Lienhypertexte"/>
            <w:noProof/>
          </w:rPr>
          <w:t>2.2</w:t>
        </w:r>
        <w:r>
          <w:rPr>
            <w:rFonts w:asciiTheme="minorHAnsi" w:eastAsiaTheme="minorEastAsia" w:hAnsiTheme="minorHAnsi" w:cstheme="minorBidi"/>
            <w:noProof/>
            <w:sz w:val="22"/>
            <w:szCs w:val="22"/>
          </w:rPr>
          <w:tab/>
        </w:r>
        <w:r w:rsidRPr="0060796B">
          <w:rPr>
            <w:rStyle w:val="Lienhypertexte"/>
            <w:noProof/>
          </w:rPr>
          <w:t>Comment désigner un nouveau gestionnaire de service ?</w:t>
        </w:r>
        <w:r>
          <w:rPr>
            <w:noProof/>
            <w:webHidden/>
          </w:rPr>
          <w:tab/>
        </w:r>
        <w:r>
          <w:rPr>
            <w:noProof/>
            <w:webHidden/>
          </w:rPr>
          <w:fldChar w:fldCharType="begin"/>
        </w:r>
        <w:r>
          <w:rPr>
            <w:noProof/>
            <w:webHidden/>
          </w:rPr>
          <w:instrText xml:space="preserve"> PAGEREF _Toc317797039 \h </w:instrText>
        </w:r>
        <w:r>
          <w:rPr>
            <w:noProof/>
            <w:webHidden/>
          </w:rPr>
        </w:r>
        <w:r>
          <w:rPr>
            <w:noProof/>
            <w:webHidden/>
          </w:rPr>
          <w:fldChar w:fldCharType="separate"/>
        </w:r>
        <w:r>
          <w:rPr>
            <w:noProof/>
            <w:webHidden/>
          </w:rPr>
          <w:t>8</w:t>
        </w:r>
        <w:r>
          <w:rPr>
            <w:noProof/>
            <w:webHidden/>
          </w:rPr>
          <w:fldChar w:fldCharType="end"/>
        </w:r>
      </w:hyperlink>
    </w:p>
    <w:p w:rsidR="0013724A" w:rsidRDefault="0013724A">
      <w:pPr>
        <w:pStyle w:val="TM1"/>
        <w:rPr>
          <w:rFonts w:asciiTheme="minorHAnsi" w:eastAsiaTheme="minorEastAsia" w:hAnsiTheme="minorHAnsi" w:cstheme="minorBidi"/>
          <w:noProof/>
          <w:sz w:val="22"/>
          <w:szCs w:val="22"/>
        </w:rPr>
      </w:pPr>
      <w:hyperlink w:anchor="_Toc317797040" w:history="1">
        <w:r w:rsidRPr="0060796B">
          <w:rPr>
            <w:rStyle w:val="Lienhypertexte"/>
            <w:bCs/>
            <w:noProof/>
            <w:snapToGrid w:val="0"/>
          </w:rPr>
          <w:t>3</w:t>
        </w:r>
        <w:r>
          <w:rPr>
            <w:rFonts w:asciiTheme="minorHAnsi" w:eastAsiaTheme="minorEastAsia" w:hAnsiTheme="minorHAnsi" w:cstheme="minorBidi"/>
            <w:noProof/>
            <w:sz w:val="22"/>
            <w:szCs w:val="22"/>
          </w:rPr>
          <w:tab/>
        </w:r>
        <w:r w:rsidRPr="0060796B">
          <w:rPr>
            <w:rStyle w:val="Lienhypertexte"/>
            <w:noProof/>
          </w:rPr>
          <w:t>Présentation des règles de communication</w:t>
        </w:r>
        <w:r>
          <w:rPr>
            <w:noProof/>
            <w:webHidden/>
          </w:rPr>
          <w:tab/>
        </w:r>
        <w:r>
          <w:rPr>
            <w:noProof/>
            <w:webHidden/>
          </w:rPr>
          <w:fldChar w:fldCharType="begin"/>
        </w:r>
        <w:r>
          <w:rPr>
            <w:noProof/>
            <w:webHidden/>
          </w:rPr>
          <w:instrText xml:space="preserve"> PAGEREF _Toc317797040 \h </w:instrText>
        </w:r>
        <w:r>
          <w:rPr>
            <w:noProof/>
            <w:webHidden/>
          </w:rPr>
        </w:r>
        <w:r>
          <w:rPr>
            <w:noProof/>
            <w:webHidden/>
          </w:rPr>
          <w:fldChar w:fldCharType="separate"/>
        </w:r>
        <w:r>
          <w:rPr>
            <w:noProof/>
            <w:webHidden/>
          </w:rPr>
          <w:t>10</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1" w:history="1">
        <w:r w:rsidRPr="0060796B">
          <w:rPr>
            <w:rStyle w:val="Lienhypertexte"/>
            <w:noProof/>
          </w:rPr>
          <w:t>3.1</w:t>
        </w:r>
        <w:r>
          <w:rPr>
            <w:rFonts w:asciiTheme="minorHAnsi" w:eastAsiaTheme="minorEastAsia" w:hAnsiTheme="minorHAnsi" w:cstheme="minorBidi"/>
            <w:noProof/>
            <w:sz w:val="22"/>
            <w:szCs w:val="22"/>
          </w:rPr>
          <w:tab/>
        </w:r>
        <w:r w:rsidRPr="0060796B">
          <w:rPr>
            <w:rStyle w:val="Lienhypertexte"/>
            <w:noProof/>
          </w:rPr>
          <w:t>Enseignants</w:t>
        </w:r>
        <w:r>
          <w:rPr>
            <w:noProof/>
            <w:webHidden/>
          </w:rPr>
          <w:tab/>
        </w:r>
        <w:r>
          <w:rPr>
            <w:noProof/>
            <w:webHidden/>
          </w:rPr>
          <w:fldChar w:fldCharType="begin"/>
        </w:r>
        <w:r>
          <w:rPr>
            <w:noProof/>
            <w:webHidden/>
          </w:rPr>
          <w:instrText xml:space="preserve"> PAGEREF _Toc317797041 \h </w:instrText>
        </w:r>
        <w:r>
          <w:rPr>
            <w:noProof/>
            <w:webHidden/>
          </w:rPr>
        </w:r>
        <w:r>
          <w:rPr>
            <w:noProof/>
            <w:webHidden/>
          </w:rPr>
          <w:fldChar w:fldCharType="separate"/>
        </w:r>
        <w:r>
          <w:rPr>
            <w:noProof/>
            <w:webHidden/>
          </w:rPr>
          <w:t>10</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2" w:history="1">
        <w:r w:rsidRPr="0060796B">
          <w:rPr>
            <w:rStyle w:val="Lienhypertexte"/>
            <w:noProof/>
          </w:rPr>
          <w:t>3.2</w:t>
        </w:r>
        <w:r>
          <w:rPr>
            <w:rFonts w:asciiTheme="minorHAnsi" w:eastAsiaTheme="minorEastAsia" w:hAnsiTheme="minorHAnsi" w:cstheme="minorBidi"/>
            <w:noProof/>
            <w:sz w:val="22"/>
            <w:szCs w:val="22"/>
          </w:rPr>
          <w:tab/>
        </w:r>
        <w:r w:rsidRPr="0060796B">
          <w:rPr>
            <w:rStyle w:val="Lienhypertexte"/>
            <w:noProof/>
          </w:rPr>
          <w:t>Elèves</w:t>
        </w:r>
        <w:r>
          <w:rPr>
            <w:noProof/>
            <w:webHidden/>
          </w:rPr>
          <w:tab/>
        </w:r>
        <w:r>
          <w:rPr>
            <w:noProof/>
            <w:webHidden/>
          </w:rPr>
          <w:fldChar w:fldCharType="begin"/>
        </w:r>
        <w:r>
          <w:rPr>
            <w:noProof/>
            <w:webHidden/>
          </w:rPr>
          <w:instrText xml:space="preserve"> PAGEREF _Toc317797042 \h </w:instrText>
        </w:r>
        <w:r>
          <w:rPr>
            <w:noProof/>
            <w:webHidden/>
          </w:rPr>
        </w:r>
        <w:r>
          <w:rPr>
            <w:noProof/>
            <w:webHidden/>
          </w:rPr>
          <w:fldChar w:fldCharType="separate"/>
        </w:r>
        <w:r>
          <w:rPr>
            <w:noProof/>
            <w:webHidden/>
          </w:rPr>
          <w:t>10</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3" w:history="1">
        <w:r w:rsidRPr="0060796B">
          <w:rPr>
            <w:rStyle w:val="Lienhypertexte"/>
            <w:noProof/>
          </w:rPr>
          <w:t>3.3</w:t>
        </w:r>
        <w:r>
          <w:rPr>
            <w:rFonts w:asciiTheme="minorHAnsi" w:eastAsiaTheme="minorEastAsia" w:hAnsiTheme="minorHAnsi" w:cstheme="minorBidi"/>
            <w:noProof/>
            <w:sz w:val="22"/>
            <w:szCs w:val="22"/>
          </w:rPr>
          <w:tab/>
        </w:r>
        <w:r w:rsidRPr="0060796B">
          <w:rPr>
            <w:rStyle w:val="Lienhypertexte"/>
            <w:noProof/>
          </w:rPr>
          <w:t>Parents</w:t>
        </w:r>
        <w:r>
          <w:rPr>
            <w:noProof/>
            <w:webHidden/>
          </w:rPr>
          <w:tab/>
        </w:r>
        <w:r>
          <w:rPr>
            <w:noProof/>
            <w:webHidden/>
          </w:rPr>
          <w:fldChar w:fldCharType="begin"/>
        </w:r>
        <w:r>
          <w:rPr>
            <w:noProof/>
            <w:webHidden/>
          </w:rPr>
          <w:instrText xml:space="preserve"> PAGEREF _Toc317797043 \h </w:instrText>
        </w:r>
        <w:r>
          <w:rPr>
            <w:noProof/>
            <w:webHidden/>
          </w:rPr>
        </w:r>
        <w:r>
          <w:rPr>
            <w:noProof/>
            <w:webHidden/>
          </w:rPr>
          <w:fldChar w:fldCharType="separate"/>
        </w:r>
        <w:r>
          <w:rPr>
            <w:noProof/>
            <w:webHidden/>
          </w:rPr>
          <w:t>11</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4" w:history="1">
        <w:r w:rsidRPr="0060796B">
          <w:rPr>
            <w:rStyle w:val="Lienhypertexte"/>
            <w:noProof/>
          </w:rPr>
          <w:t>3.4</w:t>
        </w:r>
        <w:r>
          <w:rPr>
            <w:rFonts w:asciiTheme="minorHAnsi" w:eastAsiaTheme="minorEastAsia" w:hAnsiTheme="minorHAnsi" w:cstheme="minorBidi"/>
            <w:noProof/>
            <w:sz w:val="22"/>
            <w:szCs w:val="22"/>
          </w:rPr>
          <w:tab/>
        </w:r>
        <w:r w:rsidRPr="0060796B">
          <w:rPr>
            <w:rStyle w:val="Lienhypertexte"/>
            <w:noProof/>
          </w:rPr>
          <w:t>Le personnel d’établissement et autres personnels</w:t>
        </w:r>
        <w:r>
          <w:rPr>
            <w:noProof/>
            <w:webHidden/>
          </w:rPr>
          <w:tab/>
        </w:r>
        <w:r>
          <w:rPr>
            <w:noProof/>
            <w:webHidden/>
          </w:rPr>
          <w:fldChar w:fldCharType="begin"/>
        </w:r>
        <w:r>
          <w:rPr>
            <w:noProof/>
            <w:webHidden/>
          </w:rPr>
          <w:instrText xml:space="preserve"> PAGEREF _Toc317797044 \h </w:instrText>
        </w:r>
        <w:r>
          <w:rPr>
            <w:noProof/>
            <w:webHidden/>
          </w:rPr>
        </w:r>
        <w:r>
          <w:rPr>
            <w:noProof/>
            <w:webHidden/>
          </w:rPr>
          <w:fldChar w:fldCharType="separate"/>
        </w:r>
        <w:r>
          <w:rPr>
            <w:noProof/>
            <w:webHidden/>
          </w:rPr>
          <w:t>11</w:t>
        </w:r>
        <w:r>
          <w:rPr>
            <w:noProof/>
            <w:webHidden/>
          </w:rPr>
          <w:fldChar w:fldCharType="end"/>
        </w:r>
      </w:hyperlink>
    </w:p>
    <w:p w:rsidR="0013724A" w:rsidRDefault="0013724A">
      <w:pPr>
        <w:pStyle w:val="TM1"/>
        <w:rPr>
          <w:rFonts w:asciiTheme="minorHAnsi" w:eastAsiaTheme="minorEastAsia" w:hAnsiTheme="minorHAnsi" w:cstheme="minorBidi"/>
          <w:noProof/>
          <w:sz w:val="22"/>
          <w:szCs w:val="22"/>
        </w:rPr>
      </w:pPr>
      <w:hyperlink w:anchor="_Toc317797045" w:history="1">
        <w:r w:rsidRPr="0060796B">
          <w:rPr>
            <w:rStyle w:val="Lienhypertexte"/>
            <w:bCs/>
            <w:noProof/>
            <w:snapToGrid w:val="0"/>
          </w:rPr>
          <w:t>4</w:t>
        </w:r>
        <w:r>
          <w:rPr>
            <w:rFonts w:asciiTheme="minorHAnsi" w:eastAsiaTheme="minorEastAsia" w:hAnsiTheme="minorHAnsi" w:cstheme="minorBidi"/>
            <w:noProof/>
            <w:sz w:val="22"/>
            <w:szCs w:val="22"/>
          </w:rPr>
          <w:tab/>
        </w:r>
        <w:r w:rsidRPr="0060796B">
          <w:rPr>
            <w:rStyle w:val="Lienhypertexte"/>
            <w:noProof/>
          </w:rPr>
          <w:t>Présentation des droits et permissions</w:t>
        </w:r>
        <w:r>
          <w:rPr>
            <w:noProof/>
            <w:webHidden/>
          </w:rPr>
          <w:tab/>
        </w:r>
        <w:r>
          <w:rPr>
            <w:noProof/>
            <w:webHidden/>
          </w:rPr>
          <w:fldChar w:fldCharType="begin"/>
        </w:r>
        <w:r>
          <w:rPr>
            <w:noProof/>
            <w:webHidden/>
          </w:rPr>
          <w:instrText xml:space="preserve"> PAGEREF _Toc317797045 \h </w:instrText>
        </w:r>
        <w:r>
          <w:rPr>
            <w:noProof/>
            <w:webHidden/>
          </w:rPr>
        </w:r>
        <w:r>
          <w:rPr>
            <w:noProof/>
            <w:webHidden/>
          </w:rPr>
          <w:fldChar w:fldCharType="separate"/>
        </w:r>
        <w:r>
          <w:rPr>
            <w:noProof/>
            <w:webHidden/>
          </w:rPr>
          <w:t>13</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6" w:history="1">
        <w:r w:rsidRPr="0060796B">
          <w:rPr>
            <w:rStyle w:val="Lienhypertexte"/>
            <w:noProof/>
          </w:rPr>
          <w:t>4.1</w:t>
        </w:r>
        <w:r>
          <w:rPr>
            <w:rFonts w:asciiTheme="minorHAnsi" w:eastAsiaTheme="minorEastAsia" w:hAnsiTheme="minorHAnsi" w:cstheme="minorBidi"/>
            <w:noProof/>
            <w:sz w:val="22"/>
            <w:szCs w:val="22"/>
          </w:rPr>
          <w:tab/>
        </w:r>
        <w:r w:rsidRPr="0060796B">
          <w:rPr>
            <w:rStyle w:val="Lienhypertexte"/>
            <w:noProof/>
          </w:rPr>
          <w:t>Comment définit-on des droits et permissions sur un contenu ?</w:t>
        </w:r>
        <w:r>
          <w:rPr>
            <w:noProof/>
            <w:webHidden/>
          </w:rPr>
          <w:tab/>
        </w:r>
        <w:r>
          <w:rPr>
            <w:noProof/>
            <w:webHidden/>
          </w:rPr>
          <w:fldChar w:fldCharType="begin"/>
        </w:r>
        <w:r>
          <w:rPr>
            <w:noProof/>
            <w:webHidden/>
          </w:rPr>
          <w:instrText xml:space="preserve"> PAGEREF _Toc317797046 \h </w:instrText>
        </w:r>
        <w:r>
          <w:rPr>
            <w:noProof/>
            <w:webHidden/>
          </w:rPr>
        </w:r>
        <w:r>
          <w:rPr>
            <w:noProof/>
            <w:webHidden/>
          </w:rPr>
          <w:fldChar w:fldCharType="separate"/>
        </w:r>
        <w:r>
          <w:rPr>
            <w:noProof/>
            <w:webHidden/>
          </w:rPr>
          <w:t>14</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7" w:history="1">
        <w:r w:rsidRPr="0060796B">
          <w:rPr>
            <w:rStyle w:val="Lienhypertexte"/>
            <w:noProof/>
          </w:rPr>
          <w:t>4.2</w:t>
        </w:r>
        <w:r>
          <w:rPr>
            <w:rFonts w:asciiTheme="minorHAnsi" w:eastAsiaTheme="minorEastAsia" w:hAnsiTheme="minorHAnsi" w:cstheme="minorBidi"/>
            <w:noProof/>
            <w:sz w:val="22"/>
            <w:szCs w:val="22"/>
          </w:rPr>
          <w:tab/>
        </w:r>
        <w:r w:rsidRPr="0060796B">
          <w:rPr>
            <w:rStyle w:val="Lienhypertexte"/>
            <w:noProof/>
          </w:rPr>
          <w:t>Comment transférer ses droits de gestion</w:t>
        </w:r>
        <w:r>
          <w:rPr>
            <w:noProof/>
            <w:webHidden/>
          </w:rPr>
          <w:tab/>
        </w:r>
        <w:r>
          <w:rPr>
            <w:noProof/>
            <w:webHidden/>
          </w:rPr>
          <w:fldChar w:fldCharType="begin"/>
        </w:r>
        <w:r>
          <w:rPr>
            <w:noProof/>
            <w:webHidden/>
          </w:rPr>
          <w:instrText xml:space="preserve"> PAGEREF _Toc317797047 \h </w:instrText>
        </w:r>
        <w:r>
          <w:rPr>
            <w:noProof/>
            <w:webHidden/>
          </w:rPr>
        </w:r>
        <w:r>
          <w:rPr>
            <w:noProof/>
            <w:webHidden/>
          </w:rPr>
          <w:fldChar w:fldCharType="separate"/>
        </w:r>
        <w:r>
          <w:rPr>
            <w:noProof/>
            <w:webHidden/>
          </w:rPr>
          <w:t>18</w:t>
        </w:r>
        <w:r>
          <w:rPr>
            <w:noProof/>
            <w:webHidden/>
          </w:rPr>
          <w:fldChar w:fldCharType="end"/>
        </w:r>
      </w:hyperlink>
    </w:p>
    <w:p w:rsidR="0013724A" w:rsidRDefault="0013724A">
      <w:pPr>
        <w:pStyle w:val="TM1"/>
        <w:rPr>
          <w:rFonts w:asciiTheme="minorHAnsi" w:eastAsiaTheme="minorEastAsia" w:hAnsiTheme="minorHAnsi" w:cstheme="minorBidi"/>
          <w:noProof/>
          <w:sz w:val="22"/>
          <w:szCs w:val="22"/>
        </w:rPr>
      </w:pPr>
      <w:hyperlink w:anchor="_Toc317797048" w:history="1">
        <w:r w:rsidRPr="0060796B">
          <w:rPr>
            <w:rStyle w:val="Lienhypertexte"/>
            <w:bCs/>
            <w:noProof/>
            <w:snapToGrid w:val="0"/>
          </w:rPr>
          <w:t>5</w:t>
        </w:r>
        <w:r>
          <w:rPr>
            <w:rFonts w:asciiTheme="minorHAnsi" w:eastAsiaTheme="minorEastAsia" w:hAnsiTheme="minorHAnsi" w:cstheme="minorBidi"/>
            <w:noProof/>
            <w:sz w:val="22"/>
            <w:szCs w:val="22"/>
          </w:rPr>
          <w:tab/>
        </w:r>
        <w:r w:rsidRPr="0060796B">
          <w:rPr>
            <w:rStyle w:val="Lienhypertexte"/>
            <w:noProof/>
          </w:rPr>
          <w:t>Schéma récapitulatif du fonctionnement des droits</w:t>
        </w:r>
        <w:r>
          <w:rPr>
            <w:noProof/>
            <w:webHidden/>
          </w:rPr>
          <w:tab/>
        </w:r>
        <w:r>
          <w:rPr>
            <w:noProof/>
            <w:webHidden/>
          </w:rPr>
          <w:fldChar w:fldCharType="begin"/>
        </w:r>
        <w:r>
          <w:rPr>
            <w:noProof/>
            <w:webHidden/>
          </w:rPr>
          <w:instrText xml:space="preserve"> PAGEREF _Toc317797048 \h </w:instrText>
        </w:r>
        <w:r>
          <w:rPr>
            <w:noProof/>
            <w:webHidden/>
          </w:rPr>
        </w:r>
        <w:r>
          <w:rPr>
            <w:noProof/>
            <w:webHidden/>
          </w:rPr>
          <w:fldChar w:fldCharType="separate"/>
        </w:r>
        <w:r>
          <w:rPr>
            <w:noProof/>
            <w:webHidden/>
          </w:rPr>
          <w:t>20</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49" w:history="1">
        <w:r w:rsidRPr="0060796B">
          <w:rPr>
            <w:rStyle w:val="Lienhypertexte"/>
            <w:noProof/>
          </w:rPr>
          <w:t>5.1</w:t>
        </w:r>
        <w:r>
          <w:rPr>
            <w:rFonts w:asciiTheme="minorHAnsi" w:eastAsiaTheme="minorEastAsia" w:hAnsiTheme="minorHAnsi" w:cstheme="minorBidi"/>
            <w:noProof/>
            <w:sz w:val="22"/>
            <w:szCs w:val="22"/>
          </w:rPr>
          <w:tab/>
        </w:r>
        <w:r w:rsidRPr="0060796B">
          <w:rPr>
            <w:rStyle w:val="Lienhypertexte"/>
            <w:noProof/>
          </w:rPr>
          <w:t>Schéma des droits</w:t>
        </w:r>
        <w:r>
          <w:rPr>
            <w:noProof/>
            <w:webHidden/>
          </w:rPr>
          <w:tab/>
        </w:r>
        <w:r>
          <w:rPr>
            <w:noProof/>
            <w:webHidden/>
          </w:rPr>
          <w:fldChar w:fldCharType="begin"/>
        </w:r>
        <w:r>
          <w:rPr>
            <w:noProof/>
            <w:webHidden/>
          </w:rPr>
          <w:instrText xml:space="preserve"> PAGEREF _Toc317797049 \h </w:instrText>
        </w:r>
        <w:r>
          <w:rPr>
            <w:noProof/>
            <w:webHidden/>
          </w:rPr>
        </w:r>
        <w:r>
          <w:rPr>
            <w:noProof/>
            <w:webHidden/>
          </w:rPr>
          <w:fldChar w:fldCharType="separate"/>
        </w:r>
        <w:r>
          <w:rPr>
            <w:noProof/>
            <w:webHidden/>
          </w:rPr>
          <w:t>20</w:t>
        </w:r>
        <w:r>
          <w:rPr>
            <w:noProof/>
            <w:webHidden/>
          </w:rPr>
          <w:fldChar w:fldCharType="end"/>
        </w:r>
      </w:hyperlink>
    </w:p>
    <w:p w:rsidR="0013724A" w:rsidRDefault="0013724A">
      <w:pPr>
        <w:pStyle w:val="TM2"/>
        <w:tabs>
          <w:tab w:val="left" w:pos="880"/>
          <w:tab w:val="right" w:leader="dot" w:pos="10194"/>
        </w:tabs>
        <w:rPr>
          <w:rFonts w:asciiTheme="minorHAnsi" w:eastAsiaTheme="minorEastAsia" w:hAnsiTheme="minorHAnsi" w:cstheme="minorBidi"/>
          <w:noProof/>
          <w:sz w:val="22"/>
          <w:szCs w:val="22"/>
        </w:rPr>
      </w:pPr>
      <w:hyperlink w:anchor="_Toc317797050" w:history="1">
        <w:r w:rsidRPr="0060796B">
          <w:rPr>
            <w:rStyle w:val="Lienhypertexte"/>
            <w:noProof/>
          </w:rPr>
          <w:t>5.2</w:t>
        </w:r>
        <w:r>
          <w:rPr>
            <w:rFonts w:asciiTheme="minorHAnsi" w:eastAsiaTheme="minorEastAsia" w:hAnsiTheme="minorHAnsi" w:cstheme="minorBidi"/>
            <w:noProof/>
            <w:sz w:val="22"/>
            <w:szCs w:val="22"/>
          </w:rPr>
          <w:tab/>
        </w:r>
        <w:r w:rsidRPr="0060796B">
          <w:rPr>
            <w:rStyle w:val="Lienhypertexte"/>
            <w:noProof/>
          </w:rPr>
          <w:t>Récapitulatif des droits par profil</w:t>
        </w:r>
        <w:r>
          <w:rPr>
            <w:noProof/>
            <w:webHidden/>
          </w:rPr>
          <w:tab/>
        </w:r>
        <w:r>
          <w:rPr>
            <w:noProof/>
            <w:webHidden/>
          </w:rPr>
          <w:fldChar w:fldCharType="begin"/>
        </w:r>
        <w:r>
          <w:rPr>
            <w:noProof/>
            <w:webHidden/>
          </w:rPr>
          <w:instrText xml:space="preserve"> PAGEREF _Toc317797050 \h </w:instrText>
        </w:r>
        <w:r>
          <w:rPr>
            <w:noProof/>
            <w:webHidden/>
          </w:rPr>
        </w:r>
        <w:r>
          <w:rPr>
            <w:noProof/>
            <w:webHidden/>
          </w:rPr>
          <w:fldChar w:fldCharType="separate"/>
        </w:r>
        <w:r>
          <w:rPr>
            <w:noProof/>
            <w:webHidden/>
          </w:rPr>
          <w:t>21</w:t>
        </w:r>
        <w:r>
          <w:rPr>
            <w:noProof/>
            <w:webHidden/>
          </w:rPr>
          <w:fldChar w:fldCharType="end"/>
        </w:r>
      </w:hyperlink>
    </w:p>
    <w:p w:rsidR="00567A8E" w:rsidRDefault="005B2712" w:rsidP="00567A8E">
      <w:pPr>
        <w:rPr>
          <w:lang w:eastAsia="ar-SA"/>
        </w:rPr>
      </w:pPr>
      <w:r w:rsidRPr="00567A8E">
        <w:rPr>
          <w:lang w:eastAsia="ar-SA"/>
        </w:rPr>
        <w:fldChar w:fldCharType="end"/>
      </w:r>
    </w:p>
    <w:p w:rsidR="001E68FD" w:rsidRPr="00567A8E" w:rsidRDefault="001E68FD" w:rsidP="00FB0DBE">
      <w:pPr>
        <w:jc w:val="center"/>
        <w:rPr>
          <w:lang w:eastAsia="ar-SA"/>
        </w:rPr>
      </w:pPr>
    </w:p>
    <w:p w:rsidR="00EE147E" w:rsidRDefault="00EE147E" w:rsidP="00EE147E">
      <w:pPr>
        <w:pStyle w:val="Titre1"/>
        <w:rPr>
          <w:lang w:eastAsia="ar-SA"/>
        </w:rPr>
      </w:pPr>
      <w:bookmarkStart w:id="0" w:name="_Toc298244999"/>
      <w:bookmarkStart w:id="1" w:name="_Toc307233375"/>
      <w:bookmarkStart w:id="2" w:name="_Toc317797033"/>
      <w:r>
        <w:rPr>
          <w:lang w:eastAsia="ar-SA"/>
        </w:rPr>
        <w:lastRenderedPageBreak/>
        <w:t>Introduction</w:t>
      </w:r>
      <w:bookmarkEnd w:id="0"/>
      <w:bookmarkEnd w:id="1"/>
      <w:bookmarkEnd w:id="2"/>
    </w:p>
    <w:p w:rsidR="001E0529" w:rsidRDefault="001E0529" w:rsidP="001E0529">
      <w:pPr>
        <w:pStyle w:val="Titre2"/>
        <w:rPr>
          <w:lang w:eastAsia="ar-SA"/>
        </w:rPr>
      </w:pPr>
      <w:bookmarkStart w:id="3" w:name="_Toc298245000"/>
      <w:bookmarkStart w:id="4" w:name="_Toc298248838"/>
      <w:bookmarkStart w:id="5" w:name="_Toc307244104"/>
      <w:bookmarkStart w:id="6" w:name="_Toc300565330"/>
      <w:bookmarkStart w:id="7" w:name="_Toc307225076"/>
      <w:bookmarkStart w:id="8" w:name="_Toc307233377"/>
      <w:bookmarkStart w:id="9" w:name="_Toc317797034"/>
      <w:r>
        <w:rPr>
          <w:lang w:eastAsia="ar-SA"/>
        </w:rPr>
        <w:t>Accès aux contenus</w:t>
      </w:r>
      <w:bookmarkEnd w:id="3"/>
      <w:bookmarkEnd w:id="4"/>
      <w:bookmarkEnd w:id="5"/>
      <w:bookmarkEnd w:id="9"/>
    </w:p>
    <w:p w:rsidR="001E0529" w:rsidRDefault="001E0529" w:rsidP="001E0529">
      <w:pPr>
        <w:rPr>
          <w:lang w:eastAsia="ar-SA"/>
        </w:rPr>
      </w:pPr>
      <w:r>
        <w:rPr>
          <w:lang w:eastAsia="ar-SA"/>
        </w:rPr>
        <w:t xml:space="preserve">Ce manuel utilisateur décrit toutes les fonctionnalités du service Droits et Permissions, actuellement disponibles dans l’ENT. </w:t>
      </w:r>
    </w:p>
    <w:p w:rsidR="001E0529" w:rsidRPr="00190A7C" w:rsidRDefault="001E0529" w:rsidP="001E0529"/>
    <w:p w:rsidR="00EE147E" w:rsidRPr="00190A7C" w:rsidRDefault="00EE147E" w:rsidP="00EE147E">
      <w:pPr>
        <w:pStyle w:val="Titre2"/>
        <w:pBdr>
          <w:bottom w:val="single" w:sz="4" w:space="0" w:color="000000"/>
        </w:pBdr>
        <w:spacing w:before="120"/>
        <w:rPr>
          <w:lang w:eastAsia="ar-SA"/>
        </w:rPr>
      </w:pPr>
      <w:bookmarkStart w:id="10" w:name="_Toc317797035"/>
      <w:r w:rsidRPr="00190A7C">
        <w:rPr>
          <w:lang w:eastAsia="ar-SA"/>
        </w:rPr>
        <w:t>Repères visuels</w:t>
      </w:r>
      <w:bookmarkEnd w:id="6"/>
      <w:bookmarkEnd w:id="7"/>
      <w:bookmarkEnd w:id="8"/>
      <w:bookmarkEnd w:id="10"/>
    </w:p>
    <w:p w:rsidR="00EE147E" w:rsidRPr="00190A7C" w:rsidRDefault="00EE147E" w:rsidP="00EE147E">
      <w:r w:rsidRPr="00190A7C">
        <w:t>Les repères visuels décrits ci-dessous sont destinés à faciliter votre lecture, ainsi qu’à attirer votre attention sur des points de vigilance ou des astuces permettant d’améliorer votre utilisation du service concerné.</w:t>
      </w:r>
    </w:p>
    <w:p w:rsidR="00EE147E" w:rsidRPr="00190A7C" w:rsidRDefault="00EE147E" w:rsidP="00EE147E"/>
    <w:p w:rsidR="00EE147E" w:rsidRPr="00190A7C" w:rsidRDefault="00EE147E" w:rsidP="00EE147E">
      <w:pPr>
        <w:pStyle w:val="ENT-titrelgende"/>
        <w:jc w:val="both"/>
        <w:rPr>
          <w:rFonts w:ascii="Calibri" w:hAnsi="Calibri"/>
        </w:rPr>
      </w:pPr>
      <w:r w:rsidRPr="00190A7C">
        <w:rPr>
          <w:rFonts w:ascii="Calibri" w:hAnsi="Calibri"/>
        </w:rPr>
        <w:t>Légende</w:t>
      </w:r>
    </w:p>
    <w:p w:rsidR="00EE147E" w:rsidRPr="00190A7C" w:rsidRDefault="00EE147E" w:rsidP="00EE147E">
      <w:pPr>
        <w:pStyle w:val="ENT-Action"/>
        <w:tabs>
          <w:tab w:val="clear" w:pos="1077"/>
          <w:tab w:val="num" w:pos="935"/>
        </w:tabs>
        <w:ind w:left="935"/>
        <w:jc w:val="both"/>
      </w:pPr>
      <w:r w:rsidRPr="00190A7C">
        <w:t>Action utilisateur</w:t>
      </w:r>
    </w:p>
    <w:p w:rsidR="00EE147E" w:rsidRPr="00190A7C" w:rsidRDefault="00EE147E" w:rsidP="00EE147E">
      <w:pPr>
        <w:pStyle w:val="ENT-Rsultat"/>
        <w:jc w:val="both"/>
      </w:pPr>
      <w:r w:rsidRPr="00190A7C">
        <w:t>Présentation de l’écran ou Résultat à l’écran</w:t>
      </w:r>
    </w:p>
    <w:p w:rsidR="00EE147E" w:rsidRPr="00190A7C" w:rsidRDefault="00EE147E" w:rsidP="00EE147E">
      <w:pPr>
        <w:pStyle w:val="ENT-Rsultat"/>
        <w:numPr>
          <w:ilvl w:val="0"/>
          <w:numId w:val="0"/>
        </w:numPr>
        <w:ind w:left="510" w:hanging="510"/>
        <w:jc w:val="both"/>
      </w:pPr>
    </w:p>
    <w:p w:rsidR="00EE147E" w:rsidRPr="00190A7C" w:rsidRDefault="00EE147E" w:rsidP="00EE147E">
      <w:pPr>
        <w:pStyle w:val="ENT-Exemple"/>
        <w:rPr>
          <w:rFonts w:ascii="Calibri" w:hAnsi="Calibri"/>
        </w:rPr>
      </w:pPr>
      <w:r w:rsidRPr="00190A7C">
        <w:rPr>
          <w:rFonts w:ascii="Calibri" w:hAnsi="Calibri"/>
        </w:rPr>
        <w:t>Action à faire par le correspondant déploiement</w:t>
      </w:r>
    </w:p>
    <w:p w:rsidR="00EE147E" w:rsidRPr="00190A7C" w:rsidRDefault="00EE147E" w:rsidP="00EE147E">
      <w:pPr>
        <w:rPr>
          <w:lang w:eastAsia="en-US"/>
        </w:rPr>
      </w:pPr>
    </w:p>
    <w:p w:rsidR="00EE147E" w:rsidRPr="00190A7C" w:rsidRDefault="00EE147E" w:rsidP="00EE147E">
      <w:pPr>
        <w:pStyle w:val="ENT-Pointdattention"/>
        <w:jc w:val="both"/>
        <w:rPr>
          <w:rFonts w:ascii="Calibri" w:hAnsi="Calibri"/>
        </w:rPr>
      </w:pPr>
      <w:r w:rsidRPr="00190A7C">
        <w:rPr>
          <w:rFonts w:ascii="Calibri" w:hAnsi="Calibri"/>
        </w:rPr>
        <w:t>Point d’attention</w:t>
      </w:r>
    </w:p>
    <w:p w:rsidR="00EE147E" w:rsidRPr="00190A7C" w:rsidRDefault="00EE147E" w:rsidP="00EE147E"/>
    <w:p w:rsidR="00EE147E" w:rsidRPr="00190A7C" w:rsidRDefault="00EE147E" w:rsidP="00EE147E">
      <w:pPr>
        <w:pStyle w:val="ENT-Astuce"/>
        <w:jc w:val="both"/>
        <w:rPr>
          <w:rFonts w:ascii="Calibri" w:hAnsi="Calibri"/>
          <w:lang w:eastAsia="en-US"/>
        </w:rPr>
      </w:pPr>
      <w:r w:rsidRPr="00190A7C">
        <w:rPr>
          <w:rFonts w:ascii="Calibri" w:hAnsi="Calibri"/>
          <w:lang w:eastAsia="en-US"/>
        </w:rPr>
        <w:t>Astuce</w:t>
      </w:r>
    </w:p>
    <w:p w:rsidR="00EE147E" w:rsidRPr="00896A58" w:rsidRDefault="00EE147E" w:rsidP="00EE147E">
      <w:pPr>
        <w:rPr>
          <w:lang w:eastAsia="ar-SA"/>
        </w:rPr>
      </w:pPr>
    </w:p>
    <w:p w:rsidR="00EE147E" w:rsidRDefault="00EE147E" w:rsidP="00EE147E">
      <w:pPr>
        <w:pStyle w:val="Titre2"/>
      </w:pPr>
      <w:bookmarkStart w:id="11" w:name="_Toc298245001"/>
      <w:bookmarkStart w:id="12" w:name="_Toc307233378"/>
      <w:bookmarkStart w:id="13" w:name="_Toc317797036"/>
      <w:r>
        <w:t>Conseils d'utilisation</w:t>
      </w:r>
      <w:bookmarkEnd w:id="11"/>
      <w:bookmarkEnd w:id="12"/>
      <w:bookmarkEnd w:id="13"/>
    </w:p>
    <w:p w:rsidR="00292893" w:rsidRDefault="00292893" w:rsidP="00292893">
      <w:r>
        <w:t>L'utilisation de la touche retour du navigateur est fortement déconseillée : celle-ci affiche des pages enregistrées par votre navigateur, ne représentant plus la réalité du service consulté.</w:t>
      </w:r>
    </w:p>
    <w:p w:rsidR="00292893" w:rsidRDefault="00292893" w:rsidP="00292893">
      <w:r>
        <w:t>Chaque service fournit tous les liens nécessaires pour se replacer selon votre souhait dans l'application. Les informations présentées sont alors parfaitement cohérentes avec le contenu des informations que vous consultez ou que vous venez de créer.</w:t>
      </w:r>
    </w:p>
    <w:p w:rsidR="00292893" w:rsidRDefault="00292893" w:rsidP="00292893"/>
    <w:p w:rsidR="001E0529" w:rsidRDefault="001E0529" w:rsidP="00292893"/>
    <w:p w:rsidR="00292893" w:rsidRDefault="00292893" w:rsidP="00292893">
      <w:pPr>
        <w:pStyle w:val="ENT-Astuce"/>
      </w:pPr>
      <w:r>
        <w:lastRenderedPageBreak/>
        <w:t>La barre horizontale en dessous de la barre de menu contient ce qu'on appelle dans le jargon des interfaces Web : « le fil d'Ariane ». Le fil d'Ariane indique le chemin de navigation conduisant sur la page courante et permet de revenir à n'importe quelle page du chemin de navigation. Le fil d'Ariane est la bonne manière de revenir en arrière sans utiliser la touche retour du navigateur.</w:t>
      </w:r>
    </w:p>
    <w:p w:rsidR="001E68FD" w:rsidRDefault="001E68FD" w:rsidP="00896B2F">
      <w:pPr>
        <w:pStyle w:val="Titre1"/>
      </w:pPr>
      <w:bookmarkStart w:id="14" w:name="_Toc317797037"/>
      <w:r>
        <w:lastRenderedPageBreak/>
        <w:t>Présent</w:t>
      </w:r>
      <w:r w:rsidR="00652B55">
        <w:t xml:space="preserve">ation des </w:t>
      </w:r>
      <w:r w:rsidR="008221EE">
        <w:t>gestionnaires / lecteurs de services</w:t>
      </w:r>
      <w:bookmarkEnd w:id="14"/>
    </w:p>
    <w:p w:rsidR="00FE253C" w:rsidRDefault="00FE253C" w:rsidP="00FE253C">
      <w:r>
        <w:t>Il existe deux rôles applicatifs</w:t>
      </w:r>
      <w:r w:rsidRPr="00754A70">
        <w:t xml:space="preserve"> </w:t>
      </w:r>
      <w:r>
        <w:t xml:space="preserve">au sein de l’ENT </w:t>
      </w:r>
      <w:r w:rsidRPr="00754A70">
        <w:t xml:space="preserve">: </w:t>
      </w:r>
    </w:p>
    <w:p w:rsidR="00FE253C" w:rsidRPr="008557A1" w:rsidRDefault="00FE253C" w:rsidP="00FE253C">
      <w:pPr>
        <w:pStyle w:val="Paragraphedeliste"/>
        <w:numPr>
          <w:ilvl w:val="0"/>
          <w:numId w:val="30"/>
        </w:numPr>
        <w:rPr>
          <w:sz w:val="24"/>
        </w:rPr>
      </w:pPr>
      <w:r w:rsidRPr="008557A1">
        <w:rPr>
          <w:sz w:val="24"/>
        </w:rPr>
        <w:t xml:space="preserve">Le profil </w:t>
      </w:r>
      <w:r>
        <w:rPr>
          <w:sz w:val="24"/>
        </w:rPr>
        <w:t>« gestionnaire de service »,</w:t>
      </w:r>
    </w:p>
    <w:p w:rsidR="00FE253C" w:rsidRPr="008557A1" w:rsidRDefault="00FE253C" w:rsidP="00FE253C">
      <w:pPr>
        <w:pStyle w:val="Paragraphedeliste"/>
        <w:numPr>
          <w:ilvl w:val="0"/>
          <w:numId w:val="30"/>
        </w:numPr>
        <w:rPr>
          <w:sz w:val="24"/>
        </w:rPr>
      </w:pPr>
      <w:r w:rsidRPr="008557A1">
        <w:rPr>
          <w:sz w:val="24"/>
        </w:rPr>
        <w:t xml:space="preserve">Le profil </w:t>
      </w:r>
      <w:r>
        <w:rPr>
          <w:sz w:val="24"/>
        </w:rPr>
        <w:t xml:space="preserve">« lecteur de service » ayant </w:t>
      </w:r>
      <w:r w:rsidRPr="008557A1">
        <w:rPr>
          <w:sz w:val="24"/>
        </w:rPr>
        <w:t xml:space="preserve">accès au service. </w:t>
      </w:r>
    </w:p>
    <w:p w:rsidR="00FE253C" w:rsidRDefault="00FE253C" w:rsidP="00DF4058"/>
    <w:p w:rsidR="00DF4058" w:rsidRDefault="00DF4058" w:rsidP="00DF4058">
      <w:r>
        <w:t xml:space="preserve">Un gestionnaire de service </w:t>
      </w:r>
      <w:r w:rsidR="00FE253C">
        <w:t>peut</w:t>
      </w:r>
      <w:r>
        <w:t xml:space="preserve"> créer du contenu dans l’ENT sur le service concerné.</w:t>
      </w:r>
    </w:p>
    <w:p w:rsidR="00DF4058" w:rsidRDefault="00FE253C" w:rsidP="00DF4058">
      <w:r>
        <w:t>Un</w:t>
      </w:r>
      <w:r w:rsidR="00DF4058">
        <w:t xml:space="preserve"> lecteur de service accède au service et </w:t>
      </w:r>
      <w:r>
        <w:t xml:space="preserve">au </w:t>
      </w:r>
      <w:r w:rsidR="00DF4058">
        <w:t>contenu sur lequel le gestionnaire lui a donné des droits</w:t>
      </w:r>
      <w:r w:rsidR="00EC6216">
        <w:t xml:space="preserve"> en lecture ou en écriture</w:t>
      </w:r>
      <w:r w:rsidR="00DF4058">
        <w:t>.</w:t>
      </w:r>
    </w:p>
    <w:p w:rsidR="00FE253C" w:rsidRDefault="00FE253C" w:rsidP="00DF4058"/>
    <w:p w:rsidR="00FE253C" w:rsidRDefault="00FE253C" w:rsidP="00FE253C">
      <w:r w:rsidRPr="00DF4058">
        <w:t>L’</w:t>
      </w:r>
      <w:r w:rsidR="00A87CBF">
        <w:t>administrateur local/</w:t>
      </w:r>
      <w:r w:rsidR="0097519F">
        <w:t>correspondant ENT</w:t>
      </w:r>
      <w:r w:rsidRPr="00DF4058">
        <w:t xml:space="preserve"> a la possibilité, via la console d’administration, de définir les profils gestionnaires de service et </w:t>
      </w:r>
      <w:r w:rsidR="00733E7E">
        <w:t>les profils lecteurs de service</w:t>
      </w:r>
      <w:r w:rsidRPr="00DF4058">
        <w:t xml:space="preserve"> au sein de son établissement.</w:t>
      </w:r>
    </w:p>
    <w:p w:rsidR="00BD2947" w:rsidRDefault="00BD2947" w:rsidP="00BD2947">
      <w:r>
        <w:t>L’administrateur local/correspondant ENT peut également réattribuer les droits de gestion à un utilisateur en particulier via la console d’administration.</w:t>
      </w:r>
    </w:p>
    <w:p w:rsidR="00BD2947" w:rsidRPr="00DF4058" w:rsidRDefault="00BD2947" w:rsidP="00FE253C"/>
    <w:p w:rsidR="00FE253C" w:rsidRPr="00754A70" w:rsidRDefault="00FE253C" w:rsidP="00FE253C">
      <w:r w:rsidRPr="00754A70">
        <w:t xml:space="preserve">Ce paramétrage est possible </w:t>
      </w:r>
      <w:r w:rsidR="00EC6216">
        <w:t>pour chacun des</w:t>
      </w:r>
      <w:r w:rsidRPr="00754A70">
        <w:t xml:space="preserve"> services suivants :</w:t>
      </w:r>
    </w:p>
    <w:p w:rsidR="00FE253C" w:rsidRPr="00754A70" w:rsidRDefault="00FE253C" w:rsidP="00FE253C">
      <w:pPr>
        <w:numPr>
          <w:ilvl w:val="0"/>
          <w:numId w:val="26"/>
        </w:numPr>
      </w:pPr>
      <w:r w:rsidRPr="00754A70">
        <w:t>Blog</w:t>
      </w:r>
    </w:p>
    <w:p w:rsidR="00FE253C" w:rsidRDefault="00FE253C" w:rsidP="00FE253C">
      <w:pPr>
        <w:numPr>
          <w:ilvl w:val="0"/>
          <w:numId w:val="26"/>
        </w:numPr>
      </w:pPr>
      <w:r w:rsidRPr="00754A70">
        <w:t>Forum</w:t>
      </w:r>
    </w:p>
    <w:p w:rsidR="00B75EDF" w:rsidRPr="00754A70" w:rsidRDefault="00B75EDF" w:rsidP="00FE253C">
      <w:pPr>
        <w:numPr>
          <w:ilvl w:val="0"/>
          <w:numId w:val="26"/>
        </w:numPr>
      </w:pPr>
      <w:r>
        <w:t xml:space="preserve">Création de site web / </w:t>
      </w:r>
      <w:proofErr w:type="spellStart"/>
      <w:r>
        <w:t>Boticely</w:t>
      </w:r>
      <w:proofErr w:type="spellEnd"/>
    </w:p>
    <w:p w:rsidR="00FE253C" w:rsidRPr="00754A70" w:rsidRDefault="00FE253C" w:rsidP="00FE253C">
      <w:pPr>
        <w:numPr>
          <w:ilvl w:val="0"/>
          <w:numId w:val="26"/>
        </w:numPr>
      </w:pPr>
      <w:r>
        <w:t>Réservation de matériel</w:t>
      </w:r>
    </w:p>
    <w:p w:rsidR="00FE253C" w:rsidRDefault="00FE253C" w:rsidP="00FE253C">
      <w:pPr>
        <w:numPr>
          <w:ilvl w:val="0"/>
          <w:numId w:val="26"/>
        </w:numPr>
      </w:pPr>
      <w:r w:rsidRPr="00754A70">
        <w:t>Signets</w:t>
      </w:r>
    </w:p>
    <w:p w:rsidR="00C02BDA" w:rsidRDefault="00C02BDA" w:rsidP="00116AC2">
      <w:pPr>
        <w:ind w:left="720"/>
      </w:pPr>
    </w:p>
    <w:p w:rsidR="00FE253C" w:rsidRDefault="00CA41C2" w:rsidP="00FE253C">
      <w:r>
        <w:t>Concernant le service Statistiques, i</w:t>
      </w:r>
      <w:r w:rsidR="00FE253C">
        <w:t>l est possible de définir les profils « lecteurs »</w:t>
      </w:r>
      <w:r w:rsidR="00B71561">
        <w:t xml:space="preserve"> uniquement</w:t>
      </w:r>
      <w:r w:rsidR="00FE253C">
        <w:t>.</w:t>
      </w:r>
    </w:p>
    <w:p w:rsidR="00CA41C2" w:rsidRDefault="00CA41C2" w:rsidP="00FE253C">
      <w:r>
        <w:t>Concernant le service Actualités, il est possible de définir des profils « gestionnaires » ; l’ensemble des utilisateurs ayant accès au service</w:t>
      </w:r>
      <w:r w:rsidR="00B71561">
        <w:t xml:space="preserve"> et étant défini</w:t>
      </w:r>
      <w:r w:rsidR="00BF6382">
        <w:t>s</w:t>
      </w:r>
      <w:r w:rsidR="00B71561">
        <w:t xml:space="preserve"> comme « lecteur »</w:t>
      </w:r>
      <w:r>
        <w:t>.</w:t>
      </w:r>
    </w:p>
    <w:p w:rsidR="00FE253C" w:rsidRDefault="00CA41C2" w:rsidP="00FE253C">
      <w:r>
        <w:t>Concernant le</w:t>
      </w:r>
      <w:r w:rsidR="00733E7E">
        <w:t xml:space="preserve"> service Réservation de matériel</w:t>
      </w:r>
      <w:r>
        <w:t>, il existe</w:t>
      </w:r>
      <w:r w:rsidR="00FE253C">
        <w:t xml:space="preserve"> un rôle applicatif supplémentaire et particulier : celui de « </w:t>
      </w:r>
      <w:proofErr w:type="spellStart"/>
      <w:r w:rsidR="00FE253C">
        <w:t>valideur</w:t>
      </w:r>
      <w:proofErr w:type="spellEnd"/>
      <w:r w:rsidR="00FE253C">
        <w:t xml:space="preserve"> ». </w:t>
      </w:r>
      <w:r w:rsidR="00FE253C" w:rsidRPr="00472B1D">
        <w:t xml:space="preserve">Ce dernier </w:t>
      </w:r>
      <w:r w:rsidR="00B71561">
        <w:t>peut</w:t>
      </w:r>
      <w:r w:rsidR="00FE253C" w:rsidRPr="00472B1D">
        <w:t xml:space="preserve"> valider ou refu</w:t>
      </w:r>
      <w:r w:rsidR="00FE253C">
        <w:t>ser les demandes de réservation</w:t>
      </w:r>
      <w:r w:rsidR="00FE253C" w:rsidRPr="00472B1D">
        <w:t xml:space="preserve"> de </w:t>
      </w:r>
      <w:r w:rsidR="00EC6216">
        <w:t>matériel</w:t>
      </w:r>
      <w:r w:rsidR="00FE253C" w:rsidRPr="00472B1D">
        <w:t xml:space="preserve"> des autres utilisateurs. </w:t>
      </w:r>
      <w:r w:rsidR="00FE253C">
        <w:t xml:space="preserve">Seuls les profils « Enseignants » et « Personnels d’établissement » peuvent être </w:t>
      </w:r>
      <w:proofErr w:type="spellStart"/>
      <w:r w:rsidR="00FE253C">
        <w:t>valideurs</w:t>
      </w:r>
      <w:proofErr w:type="spellEnd"/>
      <w:r w:rsidR="00FE253C">
        <w:t>.</w:t>
      </w:r>
    </w:p>
    <w:p w:rsidR="00FE253C" w:rsidRDefault="00FE253C" w:rsidP="00FE253C"/>
    <w:p w:rsidR="00FE253C" w:rsidRDefault="00FE253C" w:rsidP="00047618">
      <w:r w:rsidRPr="00754A70">
        <w:t>Ainsi, un utili</w:t>
      </w:r>
      <w:r>
        <w:t xml:space="preserve">sateur de profil « Enseignant » </w:t>
      </w:r>
      <w:r w:rsidRPr="00754A70">
        <w:t>peut êtr</w:t>
      </w:r>
      <w:r w:rsidR="00BF6382">
        <w:t xml:space="preserve">e gestionnaire sur le service </w:t>
      </w:r>
      <w:r w:rsidRPr="00754A70">
        <w:t>Blog</w:t>
      </w:r>
      <w:r>
        <w:t xml:space="preserve">, mais </w:t>
      </w:r>
      <w:r w:rsidR="00BF6382">
        <w:t>lecteur sur le service Forum</w:t>
      </w:r>
      <w:r>
        <w:t xml:space="preserve">. Les droits d’un utilisateur sur un service se définissent </w:t>
      </w:r>
      <w:r w:rsidRPr="00A8794F">
        <w:t>donc d’après la combinaison de son profil et du service utilisé.</w:t>
      </w:r>
      <w:r>
        <w:t xml:space="preserve"> </w:t>
      </w:r>
    </w:p>
    <w:p w:rsidR="00047618" w:rsidRDefault="00047618" w:rsidP="00047618"/>
    <w:p w:rsidR="00733E7E" w:rsidRPr="00DF4058" w:rsidRDefault="00047618" w:rsidP="00733E7E">
      <w:pPr>
        <w:pStyle w:val="ENT-Astuce"/>
        <w:jc w:val="both"/>
      </w:pPr>
      <w:r>
        <w:t>L’</w:t>
      </w:r>
      <w:r w:rsidR="00240D8C">
        <w:t xml:space="preserve">administrateur local/ </w:t>
      </w:r>
      <w:r w:rsidR="0097519F">
        <w:t>correspondant ENT</w:t>
      </w:r>
      <w:r>
        <w:t xml:space="preserve"> est, par défaut, gestionnaire de l’ensemble des services</w:t>
      </w:r>
      <w:r w:rsidR="002C7C28">
        <w:t xml:space="preserve"> cités ci-dessus</w:t>
      </w:r>
      <w:r>
        <w:t>.</w:t>
      </w:r>
    </w:p>
    <w:p w:rsidR="00656088" w:rsidRPr="00656088" w:rsidRDefault="00FE253C" w:rsidP="00656088">
      <w:pPr>
        <w:pStyle w:val="Titre2"/>
        <w:rPr>
          <w:bCs w:val="0"/>
        </w:rPr>
      </w:pPr>
      <w:bookmarkStart w:id="15" w:name="_Toc317797038"/>
      <w:r>
        <w:rPr>
          <w:bCs w:val="0"/>
        </w:rPr>
        <w:lastRenderedPageBreak/>
        <w:t>Comment paramétrer</w:t>
      </w:r>
      <w:r w:rsidR="00652B55">
        <w:rPr>
          <w:bCs w:val="0"/>
        </w:rPr>
        <w:t xml:space="preserve"> des rôles dans la console d’administration</w:t>
      </w:r>
      <w:r>
        <w:rPr>
          <w:bCs w:val="0"/>
        </w:rPr>
        <w:t> ?</w:t>
      </w:r>
      <w:bookmarkEnd w:id="15"/>
    </w:p>
    <w:p w:rsidR="00FE253C" w:rsidRPr="00E915C7" w:rsidRDefault="00FE253C" w:rsidP="00FE253C">
      <w:pPr>
        <w:pStyle w:val="ENT-Puce"/>
        <w:numPr>
          <w:ilvl w:val="0"/>
          <w:numId w:val="0"/>
        </w:numPr>
      </w:pPr>
    </w:p>
    <w:tbl>
      <w:tblPr>
        <w:tblW w:w="0" w:type="auto"/>
        <w:tblBorders>
          <w:bottom w:val="single" w:sz="18" w:space="0" w:color="1B9DD9"/>
        </w:tblBorders>
        <w:tblLook w:val="04A0"/>
      </w:tblPr>
      <w:tblGrid>
        <w:gridCol w:w="1176"/>
        <w:gridCol w:w="1909"/>
      </w:tblGrid>
      <w:tr w:rsidR="00FE253C" w:rsidTr="00B71561">
        <w:trPr>
          <w:trHeight w:val="443"/>
        </w:trPr>
        <w:tc>
          <w:tcPr>
            <w:tcW w:w="1176" w:type="dxa"/>
          </w:tcPr>
          <w:p w:rsidR="00FE253C" w:rsidRDefault="007024C9" w:rsidP="00B71561">
            <w:r>
              <w:rPr>
                <w:noProof/>
              </w:rPr>
              <w:drawing>
                <wp:inline distT="0" distB="0" distL="0" distR="0">
                  <wp:extent cx="548640" cy="548640"/>
                  <wp:effectExtent l="19050" t="0" r="3810" b="0"/>
                  <wp:docPr id="1" name="Image 27"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action"/>
                          <pic:cNvPicPr>
                            <a:picLocks noChangeAspect="1" noChangeArrowheads="1"/>
                          </pic:cNvPicPr>
                        </pic:nvPicPr>
                        <pic:blipFill>
                          <a:blip r:embed="rId11"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1909" w:type="dxa"/>
            <w:vAlign w:val="center"/>
          </w:tcPr>
          <w:p w:rsidR="00FE253C" w:rsidRDefault="00FE253C" w:rsidP="00B71561">
            <w:pPr>
              <w:jc w:val="left"/>
            </w:pPr>
            <w:r>
              <w:rPr>
                <w:b/>
                <w:color w:val="1B9DD9"/>
              </w:rPr>
              <w:t>P</w:t>
            </w:r>
            <w:r w:rsidRPr="005D790B">
              <w:rPr>
                <w:b/>
                <w:color w:val="1B9DD9"/>
              </w:rPr>
              <w:t>as à pas</w:t>
            </w:r>
          </w:p>
        </w:tc>
      </w:tr>
    </w:tbl>
    <w:p w:rsidR="00FE253C" w:rsidRDefault="00FE253C" w:rsidP="00FE253C"/>
    <w:p w:rsidR="00EC6216" w:rsidRDefault="00EC6216" w:rsidP="00FE253C">
      <w:r>
        <w:t xml:space="preserve">Seul un </w:t>
      </w:r>
      <w:r w:rsidR="00240D8C">
        <w:t xml:space="preserve">administrateur local/ </w:t>
      </w:r>
      <w:r w:rsidR="0097519F">
        <w:t>correspondant ENT</w:t>
      </w:r>
      <w:r>
        <w:t xml:space="preserve"> peut effectuer ces paramétrages.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319"/>
      </w:tblGrid>
      <w:tr w:rsidR="00FE253C" w:rsidRPr="00283C9F" w:rsidTr="00B71561">
        <w:trPr>
          <w:tblHeader/>
        </w:trPr>
        <w:tc>
          <w:tcPr>
            <w:tcW w:w="1101" w:type="dxa"/>
            <w:tcBorders>
              <w:top w:val="single" w:sz="4" w:space="0" w:color="548DD4"/>
              <w:left w:val="single" w:sz="4" w:space="0" w:color="auto"/>
              <w:bottom w:val="single" w:sz="4" w:space="0" w:color="auto"/>
              <w:right w:val="single" w:sz="4" w:space="0" w:color="auto"/>
            </w:tcBorders>
          </w:tcPr>
          <w:p w:rsidR="00FE253C" w:rsidRPr="00283C9F" w:rsidRDefault="00FE253C" w:rsidP="00B71561">
            <w:pPr>
              <w:pStyle w:val="BodyText"/>
              <w:jc w:val="center"/>
              <w:rPr>
                <w:b/>
                <w:szCs w:val="24"/>
              </w:rPr>
            </w:pPr>
            <w:r w:rsidRPr="00283C9F">
              <w:rPr>
                <w:b/>
                <w:szCs w:val="24"/>
              </w:rPr>
              <w:t>Etapes</w:t>
            </w:r>
          </w:p>
        </w:tc>
        <w:tc>
          <w:tcPr>
            <w:tcW w:w="9319" w:type="dxa"/>
            <w:tcBorders>
              <w:top w:val="single" w:sz="4" w:space="0" w:color="548DD4"/>
              <w:left w:val="single" w:sz="4" w:space="0" w:color="auto"/>
              <w:bottom w:val="single" w:sz="4" w:space="0" w:color="auto"/>
              <w:right w:val="single" w:sz="4" w:space="0" w:color="auto"/>
            </w:tcBorders>
          </w:tcPr>
          <w:p w:rsidR="00FE253C" w:rsidRPr="00283C9F" w:rsidRDefault="00FE253C" w:rsidP="00B71561">
            <w:pPr>
              <w:pStyle w:val="BodyText"/>
              <w:jc w:val="center"/>
              <w:rPr>
                <w:b/>
                <w:szCs w:val="24"/>
              </w:rPr>
            </w:pPr>
            <w:r w:rsidRPr="00283C9F">
              <w:rPr>
                <w:b/>
                <w:szCs w:val="24"/>
              </w:rPr>
              <w:t>Description</w:t>
            </w:r>
          </w:p>
        </w:tc>
      </w:tr>
      <w:tr w:rsidR="00FE253C" w:rsidTr="00B71561">
        <w:tc>
          <w:tcPr>
            <w:tcW w:w="1101" w:type="dxa"/>
          </w:tcPr>
          <w:p w:rsidR="00FE253C" w:rsidRDefault="007024C9" w:rsidP="00B71561">
            <w:pPr>
              <w:jc w:val="center"/>
            </w:pPr>
            <w:r>
              <w:rPr>
                <w:noProof/>
              </w:rPr>
              <w:drawing>
                <wp:inline distT="0" distB="0" distL="0" distR="0">
                  <wp:extent cx="325755" cy="270510"/>
                  <wp:effectExtent l="19050" t="0" r="0" b="0"/>
                  <wp:docPr id="2" name="Obje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3"/>
                          <pic:cNvPicPr>
                            <a:picLocks noChangeAspect="1" noChangeArrowheads="1"/>
                          </pic:cNvPicPr>
                        </pic:nvPicPr>
                        <pic:blipFill>
                          <a:blip r:embed="rId12" cstate="print"/>
                          <a:srcRect l="-2684" t="-4218" r="-1343" b="-4218"/>
                          <a:stretch>
                            <a:fillRect/>
                          </a:stretch>
                        </pic:blipFill>
                        <pic:spPr bwMode="auto">
                          <a:xfrm>
                            <a:off x="0" y="0"/>
                            <a:ext cx="325755" cy="270510"/>
                          </a:xfrm>
                          <a:prstGeom prst="rect">
                            <a:avLst/>
                          </a:prstGeom>
                          <a:noFill/>
                          <a:ln w="9525">
                            <a:noFill/>
                            <a:miter lim="800000"/>
                            <a:headEnd/>
                            <a:tailEnd/>
                          </a:ln>
                        </pic:spPr>
                      </pic:pic>
                    </a:graphicData>
                  </a:graphic>
                </wp:inline>
              </w:drawing>
            </w:r>
          </w:p>
        </w:tc>
        <w:tc>
          <w:tcPr>
            <w:tcW w:w="9319" w:type="dxa"/>
          </w:tcPr>
          <w:p w:rsidR="00FE253C" w:rsidRDefault="00FE253C" w:rsidP="00B71561">
            <w:pPr>
              <w:pStyle w:val="ENT-Action"/>
            </w:pPr>
            <w:r>
              <w:t>A partir de la console d’</w:t>
            </w:r>
            <w:r w:rsidR="00EC6216">
              <w:t>administration,</w:t>
            </w:r>
            <w:r>
              <w:t xml:space="preserve"> sélectionne</w:t>
            </w:r>
            <w:r w:rsidR="00477759">
              <w:t>r</w:t>
            </w:r>
            <w:r>
              <w:t xml:space="preserve"> le service </w:t>
            </w:r>
            <w:r w:rsidR="00477759">
              <w:t>désiré</w:t>
            </w:r>
          </w:p>
          <w:p w:rsidR="00EC6216" w:rsidRDefault="00EC6216" w:rsidP="00EC6216">
            <w:pPr>
              <w:pStyle w:val="ENT-Action"/>
              <w:numPr>
                <w:ilvl w:val="0"/>
                <w:numId w:val="0"/>
              </w:numPr>
              <w:ind w:left="33"/>
            </w:pPr>
            <w:r>
              <w:t>Ex : ici le Forum</w:t>
            </w:r>
          </w:p>
          <w:p w:rsidR="00FE253C" w:rsidRDefault="005B2712" w:rsidP="00FB05FB">
            <w:pPr>
              <w:pStyle w:val="ENT-Action"/>
              <w:numPr>
                <w:ilvl w:val="0"/>
                <w:numId w:val="0"/>
              </w:numPr>
              <w:ind w:left="510" w:hanging="510"/>
              <w:jc w:val="center"/>
            </w:pPr>
            <w:r>
              <w:rPr>
                <w:noProof/>
                <w:lang w:eastAsia="fr-FR"/>
              </w:rPr>
              <w:pict>
                <v:rect id="_x0000_s1875" style="position:absolute;left:0;text-align:left;margin-left:18.25pt;margin-top:109.65pt;width:34.2pt;height:9.4pt;z-index:251677184" filled="f" strokecolor="red" strokeweight="2.25pt"/>
              </w:pict>
            </w:r>
            <w:r w:rsidR="00FB05FB">
              <w:rPr>
                <w:noProof/>
                <w:lang w:eastAsia="fr-FR"/>
              </w:rPr>
              <w:drawing>
                <wp:inline distT="0" distB="0" distL="0" distR="0">
                  <wp:extent cx="5780405" cy="2607310"/>
                  <wp:effectExtent l="19050" t="0" r="0" b="0"/>
                  <wp:docPr id="3" name="Image 2" descr="Forum_cons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_console.png"/>
                          <pic:cNvPicPr/>
                        </pic:nvPicPr>
                        <pic:blipFill>
                          <a:blip r:embed="rId13" cstate="print"/>
                          <a:stretch>
                            <a:fillRect/>
                          </a:stretch>
                        </pic:blipFill>
                        <pic:spPr>
                          <a:xfrm>
                            <a:off x="0" y="0"/>
                            <a:ext cx="5780405" cy="2607310"/>
                          </a:xfrm>
                          <a:prstGeom prst="rect">
                            <a:avLst/>
                          </a:prstGeom>
                        </pic:spPr>
                      </pic:pic>
                    </a:graphicData>
                  </a:graphic>
                </wp:inline>
              </w:drawing>
            </w:r>
          </w:p>
        </w:tc>
      </w:tr>
      <w:tr w:rsidR="00FE253C" w:rsidTr="00B71561">
        <w:tc>
          <w:tcPr>
            <w:tcW w:w="1101" w:type="dxa"/>
          </w:tcPr>
          <w:p w:rsidR="00FE253C" w:rsidRDefault="007024C9" w:rsidP="00B71561">
            <w:pPr>
              <w:jc w:val="center"/>
            </w:pPr>
            <w:r>
              <w:rPr>
                <w:noProof/>
              </w:rPr>
              <w:drawing>
                <wp:inline distT="0" distB="0" distL="0" distR="0">
                  <wp:extent cx="341630" cy="270510"/>
                  <wp:effectExtent l="19050" t="0" r="0" b="0"/>
                  <wp:docPr id="4" name="Obje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5"/>
                          <pic:cNvPicPr>
                            <a:picLocks noChangeAspect="1" noChangeArrowheads="1"/>
                          </pic:cNvPicPr>
                        </pic:nvPicPr>
                        <pic:blipFill>
                          <a:blip r:embed="rId14" cstate="print"/>
                          <a:srcRect l="-2684" t="-4218" r="-1343" b="-4218"/>
                          <a:stretch>
                            <a:fillRect/>
                          </a:stretch>
                        </pic:blipFill>
                        <pic:spPr bwMode="auto">
                          <a:xfrm>
                            <a:off x="0" y="0"/>
                            <a:ext cx="341630" cy="270510"/>
                          </a:xfrm>
                          <a:prstGeom prst="rect">
                            <a:avLst/>
                          </a:prstGeom>
                          <a:noFill/>
                          <a:ln w="9525">
                            <a:noFill/>
                            <a:miter lim="800000"/>
                            <a:headEnd/>
                            <a:tailEnd/>
                          </a:ln>
                        </pic:spPr>
                      </pic:pic>
                    </a:graphicData>
                  </a:graphic>
                </wp:inline>
              </w:drawing>
            </w:r>
          </w:p>
        </w:tc>
        <w:tc>
          <w:tcPr>
            <w:tcW w:w="9319" w:type="dxa"/>
          </w:tcPr>
          <w:p w:rsidR="00FE253C" w:rsidRDefault="00477759" w:rsidP="00B71561">
            <w:pPr>
              <w:pStyle w:val="ENT-Action"/>
            </w:pPr>
            <w:r>
              <w:t>Définir</w:t>
            </w:r>
            <w:r w:rsidR="00EC6216">
              <w:t xml:space="preserve"> les </w:t>
            </w:r>
            <w:r w:rsidR="00B71561">
              <w:t>rôles</w:t>
            </w:r>
            <w:r>
              <w:t xml:space="preserve"> et enregistrer</w:t>
            </w:r>
          </w:p>
          <w:p w:rsidR="00EC6216" w:rsidRDefault="005B2712" w:rsidP="00EC6216">
            <w:pPr>
              <w:pStyle w:val="ENT-Action"/>
              <w:numPr>
                <w:ilvl w:val="0"/>
                <w:numId w:val="0"/>
              </w:numPr>
              <w:ind w:left="33"/>
            </w:pPr>
            <w:r>
              <w:rPr>
                <w:noProof/>
                <w:lang w:eastAsia="fr-FR"/>
              </w:rPr>
              <w:pict>
                <v:rect id="_x0000_s1741" style="position:absolute;left:0;text-align:left;margin-left:99.15pt;margin-top:16.15pt;width:296pt;height:53.55pt;z-index:251659776" filled="f" strokecolor="red" strokeweight="2.25pt"/>
              </w:pict>
            </w:r>
            <w:r>
              <w:rPr>
                <w:noProof/>
                <w:lang w:eastAsia="fr-FR"/>
              </w:rPr>
              <w:pict>
                <v:rect id="_x0000_s1742" style="position:absolute;left:0;text-align:left;margin-left:76.8pt;margin-top:.1pt;width:34.2pt;height:9.4pt;z-index:251660800" filled="f" strokecolor="red" strokeweight="2.25pt"/>
              </w:pict>
            </w:r>
            <w:r w:rsidR="00FB05FB">
              <w:rPr>
                <w:noProof/>
                <w:lang w:eastAsia="fr-FR"/>
              </w:rPr>
              <w:drawing>
                <wp:inline distT="0" distB="0" distL="0" distR="0">
                  <wp:extent cx="5780405" cy="2607310"/>
                  <wp:effectExtent l="19050" t="0" r="0" b="0"/>
                  <wp:docPr id="5" name="Image 4" descr="Forum_cons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_console.png"/>
                          <pic:cNvPicPr/>
                        </pic:nvPicPr>
                        <pic:blipFill>
                          <a:blip r:embed="rId13" cstate="print"/>
                          <a:stretch>
                            <a:fillRect/>
                          </a:stretch>
                        </pic:blipFill>
                        <pic:spPr>
                          <a:xfrm>
                            <a:off x="0" y="0"/>
                            <a:ext cx="5780405" cy="2607310"/>
                          </a:xfrm>
                          <a:prstGeom prst="rect">
                            <a:avLst/>
                          </a:prstGeom>
                        </pic:spPr>
                      </pic:pic>
                    </a:graphicData>
                  </a:graphic>
                </wp:inline>
              </w:drawing>
            </w:r>
          </w:p>
          <w:p w:rsidR="00FE253C" w:rsidRPr="004064FB" w:rsidRDefault="00EC6216" w:rsidP="00EC6216">
            <w:pPr>
              <w:pStyle w:val="ENT-Astuce"/>
              <w:jc w:val="both"/>
              <w:rPr>
                <w:rFonts w:cs="Arial"/>
              </w:rPr>
            </w:pPr>
            <w:r w:rsidRPr="004064FB">
              <w:rPr>
                <w:rFonts w:cs="Arial"/>
              </w:rPr>
              <w:lastRenderedPageBreak/>
              <w:t>Vous pouvez effectuer cette action pour tous les services mentionnés précédemment.</w:t>
            </w:r>
          </w:p>
        </w:tc>
      </w:tr>
    </w:tbl>
    <w:p w:rsidR="00656088" w:rsidRDefault="00B3486F" w:rsidP="00B3486F">
      <w:pPr>
        <w:pStyle w:val="Titre2"/>
      </w:pPr>
      <w:r>
        <w:lastRenderedPageBreak/>
        <w:t xml:space="preserve"> </w:t>
      </w:r>
      <w:bookmarkStart w:id="16" w:name="_Toc317797039"/>
      <w:r w:rsidR="00656088">
        <w:t xml:space="preserve">Comment désigner un </w:t>
      </w:r>
      <w:r w:rsidR="00D83DFD">
        <w:t>nouveau gestionnaire de service</w:t>
      </w:r>
      <w:r w:rsidR="00656088">
        <w:t> ?</w:t>
      </w:r>
      <w:bookmarkEnd w:id="16"/>
      <w:r w:rsidR="00656088">
        <w:t xml:space="preserve">    </w:t>
      </w:r>
    </w:p>
    <w:tbl>
      <w:tblPr>
        <w:tblW w:w="0" w:type="auto"/>
        <w:tblBorders>
          <w:bottom w:val="single" w:sz="18" w:space="0" w:color="1B9DD9"/>
        </w:tblBorders>
        <w:tblLook w:val="04A0"/>
      </w:tblPr>
      <w:tblGrid>
        <w:gridCol w:w="1242"/>
        <w:gridCol w:w="1843"/>
      </w:tblGrid>
      <w:tr w:rsidR="00656088" w:rsidTr="00B75EDF">
        <w:trPr>
          <w:trHeight w:val="489"/>
        </w:trPr>
        <w:tc>
          <w:tcPr>
            <w:tcW w:w="1242" w:type="dxa"/>
          </w:tcPr>
          <w:p w:rsidR="00656088" w:rsidRDefault="00656088" w:rsidP="00B75EDF">
            <w:r>
              <w:rPr>
                <w:noProof/>
              </w:rPr>
              <w:drawing>
                <wp:inline distT="0" distB="0" distL="0" distR="0">
                  <wp:extent cx="598805" cy="598805"/>
                  <wp:effectExtent l="19050" t="0" r="0" b="0"/>
                  <wp:docPr id="21"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5" cstate="print"/>
                          <a:srcRect/>
                          <a:stretch>
                            <a:fillRect/>
                          </a:stretch>
                        </pic:blipFill>
                        <pic:spPr bwMode="auto">
                          <a:xfrm>
                            <a:off x="0" y="0"/>
                            <a:ext cx="598805" cy="598805"/>
                          </a:xfrm>
                          <a:prstGeom prst="rect">
                            <a:avLst/>
                          </a:prstGeom>
                          <a:noFill/>
                          <a:ln w="9525">
                            <a:noFill/>
                            <a:miter lim="800000"/>
                            <a:headEnd/>
                            <a:tailEnd/>
                          </a:ln>
                        </pic:spPr>
                      </pic:pic>
                    </a:graphicData>
                  </a:graphic>
                </wp:inline>
              </w:drawing>
            </w:r>
          </w:p>
        </w:tc>
        <w:tc>
          <w:tcPr>
            <w:tcW w:w="1843" w:type="dxa"/>
            <w:vAlign w:val="center"/>
          </w:tcPr>
          <w:p w:rsidR="00656088" w:rsidRDefault="00656088" w:rsidP="00B75EDF">
            <w:pPr>
              <w:jc w:val="left"/>
            </w:pPr>
            <w:r w:rsidRPr="005D790B">
              <w:rPr>
                <w:b/>
                <w:color w:val="1B9DD9"/>
              </w:rPr>
              <w:t>Description</w:t>
            </w:r>
          </w:p>
        </w:tc>
      </w:tr>
    </w:tbl>
    <w:p w:rsidR="00656088" w:rsidRDefault="00656088" w:rsidP="00656088">
      <w:r>
        <w:t>Lors d’un changement d’année scolaire, l’administrateur local/correspondant ENT a la possibilité de designer un gestionnaire par défaut pour les services de création de site web/</w:t>
      </w:r>
      <w:proofErr w:type="spellStart"/>
      <w:r>
        <w:t>Boticely</w:t>
      </w:r>
      <w:proofErr w:type="spellEnd"/>
      <w:r>
        <w:t xml:space="preserve">*, blog, actualités, forum et signets. </w:t>
      </w:r>
    </w:p>
    <w:p w:rsidR="00656088" w:rsidRDefault="00656088" w:rsidP="00656088">
      <w:r>
        <w:t>Via la console d’administration, l’administrateur local/correspondant ENT peut réattribuer les droits de gestion à un utilisateur lorsque le propriétaire du contenu est  supprimé.</w:t>
      </w:r>
    </w:p>
    <w:p w:rsidR="00656088" w:rsidRDefault="00656088" w:rsidP="00656088"/>
    <w:tbl>
      <w:tblPr>
        <w:tblW w:w="3105" w:type="dxa"/>
        <w:tblInd w:w="-1" w:type="dxa"/>
        <w:tblBorders>
          <w:bottom w:val="single" w:sz="18" w:space="0" w:color="1B9DD9"/>
        </w:tblBorders>
        <w:tblLayout w:type="fixed"/>
        <w:tblLook w:val="04A0"/>
      </w:tblPr>
      <w:tblGrid>
        <w:gridCol w:w="1184"/>
        <w:gridCol w:w="1921"/>
      </w:tblGrid>
      <w:tr w:rsidR="00656088" w:rsidTr="00B75EDF">
        <w:trPr>
          <w:trHeight w:val="450"/>
        </w:trPr>
        <w:tc>
          <w:tcPr>
            <w:tcW w:w="1184" w:type="dxa"/>
          </w:tcPr>
          <w:p w:rsidR="00656088" w:rsidRDefault="00656088" w:rsidP="00B75EDF">
            <w:r>
              <w:rPr>
                <w:noProof/>
              </w:rPr>
              <w:drawing>
                <wp:inline distT="0" distB="0" distL="0" distR="0">
                  <wp:extent cx="551815" cy="551815"/>
                  <wp:effectExtent l="19050" t="0" r="635" b="0"/>
                  <wp:docPr id="23" name="Image 67"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ction"/>
                          <pic:cNvPicPr>
                            <a:picLocks noChangeAspect="1" noChangeArrowheads="1"/>
                          </pic:cNvPicPr>
                        </pic:nvPicPr>
                        <pic:blipFill>
                          <a:blip r:embed="rId11"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21" w:type="dxa"/>
            <w:vAlign w:val="center"/>
          </w:tcPr>
          <w:p w:rsidR="00656088" w:rsidRDefault="00656088" w:rsidP="00B75EDF">
            <w:pPr>
              <w:jc w:val="left"/>
            </w:pPr>
            <w:r>
              <w:rPr>
                <w:b/>
                <w:color w:val="1B9DD9"/>
              </w:rPr>
              <w:t>P</w:t>
            </w:r>
            <w:r w:rsidRPr="005D790B">
              <w:rPr>
                <w:b/>
                <w:color w:val="1B9DD9"/>
              </w:rPr>
              <w:t>as à pas</w:t>
            </w:r>
          </w:p>
        </w:tc>
      </w:tr>
    </w:tbl>
    <w:p w:rsidR="00656088" w:rsidRDefault="00656088" w:rsidP="00656088"/>
    <w:tbl>
      <w:tblPr>
        <w:tblStyle w:val="Grilledutableau"/>
        <w:tblW w:w="0" w:type="auto"/>
        <w:tblLook w:val="04A0"/>
      </w:tblPr>
      <w:tblGrid>
        <w:gridCol w:w="1144"/>
        <w:gridCol w:w="9276"/>
      </w:tblGrid>
      <w:tr w:rsidR="00656088" w:rsidTr="00B75EDF">
        <w:tc>
          <w:tcPr>
            <w:tcW w:w="1242" w:type="dxa"/>
          </w:tcPr>
          <w:p w:rsidR="00656088" w:rsidRPr="00033FF0" w:rsidRDefault="00656088" w:rsidP="00B75EDF">
            <w:pPr>
              <w:jc w:val="center"/>
              <w:rPr>
                <w:b/>
              </w:rPr>
            </w:pPr>
            <w:r w:rsidRPr="00033FF0">
              <w:rPr>
                <w:b/>
              </w:rPr>
              <w:t>Etapes</w:t>
            </w:r>
          </w:p>
        </w:tc>
        <w:tc>
          <w:tcPr>
            <w:tcW w:w="9102" w:type="dxa"/>
          </w:tcPr>
          <w:p w:rsidR="00656088" w:rsidRPr="00033FF0" w:rsidRDefault="00656088" w:rsidP="00B75EDF">
            <w:pPr>
              <w:jc w:val="center"/>
              <w:rPr>
                <w:b/>
              </w:rPr>
            </w:pPr>
            <w:r w:rsidRPr="00033FF0">
              <w:rPr>
                <w:b/>
              </w:rPr>
              <w:t>Description</w:t>
            </w:r>
          </w:p>
        </w:tc>
      </w:tr>
      <w:tr w:rsidR="00656088" w:rsidTr="00B75EDF">
        <w:tc>
          <w:tcPr>
            <w:tcW w:w="1242" w:type="dxa"/>
          </w:tcPr>
          <w:p w:rsidR="00656088" w:rsidRPr="00033FF0" w:rsidRDefault="00656088" w:rsidP="00B75EDF">
            <w:pPr>
              <w:jc w:val="center"/>
              <w:rPr>
                <w:b/>
              </w:rPr>
            </w:pPr>
            <w:r w:rsidRPr="00033FF0">
              <w:rPr>
                <w:b/>
                <w:noProof/>
              </w:rPr>
              <w:drawing>
                <wp:inline distT="0" distB="0" distL="0" distR="0">
                  <wp:extent cx="330835" cy="267970"/>
                  <wp:effectExtent l="19050" t="0" r="0" b="0"/>
                  <wp:docPr id="33"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2" cstate="print"/>
                          <a:srcRect l="-2684" t="-4218" r="-1343" b="-4218"/>
                          <a:stretch>
                            <a:fillRect/>
                          </a:stretch>
                        </pic:blipFill>
                        <pic:spPr bwMode="auto">
                          <a:xfrm>
                            <a:off x="0" y="0"/>
                            <a:ext cx="330835" cy="267970"/>
                          </a:xfrm>
                          <a:prstGeom prst="rect">
                            <a:avLst/>
                          </a:prstGeom>
                          <a:noFill/>
                          <a:ln w="9525">
                            <a:noFill/>
                            <a:miter lim="800000"/>
                            <a:headEnd/>
                            <a:tailEnd/>
                          </a:ln>
                        </pic:spPr>
                      </pic:pic>
                    </a:graphicData>
                  </a:graphic>
                </wp:inline>
              </w:drawing>
            </w:r>
          </w:p>
        </w:tc>
        <w:tc>
          <w:tcPr>
            <w:tcW w:w="9102" w:type="dxa"/>
          </w:tcPr>
          <w:p w:rsidR="00656088" w:rsidRPr="00D87299" w:rsidRDefault="00656088" w:rsidP="00656088">
            <w:pPr>
              <w:pStyle w:val="ENT-Action"/>
              <w:tabs>
                <w:tab w:val="clear" w:pos="1077"/>
                <w:tab w:val="num" w:pos="510"/>
              </w:tabs>
              <w:ind w:left="510"/>
              <w:rPr>
                <w:b/>
              </w:rPr>
            </w:pPr>
            <w:r>
              <w:t>Sélectionner dans la console d’administration le service pour lequel vous souhaitez réattribuer les droits de gestion :</w:t>
            </w:r>
          </w:p>
          <w:p w:rsidR="00656088" w:rsidRPr="00033FF0" w:rsidRDefault="005B2712" w:rsidP="00FB05FB">
            <w:pPr>
              <w:pStyle w:val="ENT-Action"/>
              <w:numPr>
                <w:ilvl w:val="0"/>
                <w:numId w:val="0"/>
              </w:numPr>
              <w:ind w:left="510"/>
              <w:rPr>
                <w:b/>
              </w:rPr>
            </w:pPr>
            <w:r>
              <w:rPr>
                <w:b/>
                <w:noProof/>
                <w:lang w:eastAsia="fr-FR"/>
              </w:rPr>
              <w:pict>
                <v:rect id="_x0000_s1876" style="position:absolute;left:0;text-align:left;margin-left:40.25pt;margin-top:102.95pt;width:61.35pt;height:7.35pt;z-index:251679232" filled="f" strokecolor="red" strokeweight="2.25pt"/>
              </w:pict>
            </w:r>
            <w:r w:rsidRPr="005B2712">
              <w:rPr>
                <w:noProof/>
                <w:lang w:eastAsia="fr-FR"/>
              </w:rPr>
              <w:pict>
                <v:rect id="_x0000_s1877" style="position:absolute;left:0;text-align:left;margin-left:123.2pt;margin-top:62.3pt;width:323.45pt;height:62.8pt;z-index:251680256" filled="f" strokecolor="red" strokeweight="2.25pt"/>
              </w:pict>
            </w:r>
            <w:r w:rsidR="00FB05FB">
              <w:rPr>
                <w:b/>
                <w:noProof/>
                <w:lang w:eastAsia="fr-FR"/>
              </w:rPr>
              <w:drawing>
                <wp:inline distT="0" distB="0" distL="0" distR="0">
                  <wp:extent cx="5403717" cy="2437604"/>
                  <wp:effectExtent l="19050" t="0" r="6483" b="0"/>
                  <wp:docPr id="30" name="Image 29" descr="Forum_cons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_console.png"/>
                          <pic:cNvPicPr/>
                        </pic:nvPicPr>
                        <pic:blipFill>
                          <a:blip r:embed="rId13" cstate="print"/>
                          <a:stretch>
                            <a:fillRect/>
                          </a:stretch>
                        </pic:blipFill>
                        <pic:spPr>
                          <a:xfrm>
                            <a:off x="0" y="0"/>
                            <a:ext cx="5401233" cy="2436484"/>
                          </a:xfrm>
                          <a:prstGeom prst="rect">
                            <a:avLst/>
                          </a:prstGeom>
                        </pic:spPr>
                      </pic:pic>
                    </a:graphicData>
                  </a:graphic>
                </wp:inline>
              </w:drawing>
            </w:r>
          </w:p>
        </w:tc>
      </w:tr>
      <w:tr w:rsidR="00656088" w:rsidTr="00B75EDF">
        <w:tc>
          <w:tcPr>
            <w:tcW w:w="1242" w:type="dxa"/>
          </w:tcPr>
          <w:p w:rsidR="00656088" w:rsidRPr="00DF000A" w:rsidRDefault="00656088" w:rsidP="00B75EDF">
            <w:pPr>
              <w:jc w:val="center"/>
              <w:rPr>
                <w:b/>
              </w:rPr>
            </w:pPr>
            <w:r w:rsidRPr="00D87299">
              <w:rPr>
                <w:b/>
                <w:noProof/>
              </w:rPr>
              <w:drawing>
                <wp:inline distT="0" distB="0" distL="0" distR="0">
                  <wp:extent cx="346710" cy="267970"/>
                  <wp:effectExtent l="19050" t="0" r="0" b="0"/>
                  <wp:docPr id="94"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4" cstate="print"/>
                          <a:srcRect l="-2684" t="-4218" r="-1343" b="-4218"/>
                          <a:stretch>
                            <a:fillRect/>
                          </a:stretch>
                        </pic:blipFill>
                        <pic:spPr bwMode="auto">
                          <a:xfrm>
                            <a:off x="0" y="0"/>
                            <a:ext cx="346710" cy="267970"/>
                          </a:xfrm>
                          <a:prstGeom prst="rect">
                            <a:avLst/>
                          </a:prstGeom>
                          <a:noFill/>
                          <a:ln w="9525">
                            <a:noFill/>
                            <a:miter lim="800000"/>
                            <a:headEnd/>
                            <a:tailEnd/>
                          </a:ln>
                        </pic:spPr>
                      </pic:pic>
                    </a:graphicData>
                  </a:graphic>
                </wp:inline>
              </w:drawing>
            </w:r>
          </w:p>
        </w:tc>
        <w:tc>
          <w:tcPr>
            <w:tcW w:w="9102" w:type="dxa"/>
          </w:tcPr>
          <w:p w:rsidR="00656088" w:rsidRPr="0083719E" w:rsidRDefault="00656088" w:rsidP="00656088">
            <w:pPr>
              <w:pStyle w:val="ENT-Action"/>
              <w:tabs>
                <w:tab w:val="clear" w:pos="1077"/>
                <w:tab w:val="num" w:pos="459"/>
              </w:tabs>
              <w:ind w:left="459"/>
              <w:rPr>
                <w:b/>
                <w:noProof/>
              </w:rPr>
            </w:pPr>
            <w:r w:rsidRPr="0083719E">
              <w:rPr>
                <w:b/>
                <w:noProof/>
              </w:rPr>
              <w:t>Sélectionner</w:t>
            </w:r>
            <w:r>
              <w:rPr>
                <w:noProof/>
              </w:rPr>
              <w:t xml:space="preserve"> un profil  et r</w:t>
            </w:r>
            <w:r w:rsidRPr="0083719E">
              <w:t xml:space="preserve">enseigner </w:t>
            </w:r>
            <w:r w:rsidRPr="00E65DBF">
              <w:t>le</w:t>
            </w:r>
            <w:r w:rsidRPr="0083719E">
              <w:rPr>
                <w:bCs/>
              </w:rPr>
              <w:t xml:space="preserve"> nom de l’utilisateur</w:t>
            </w:r>
            <w:r w:rsidRPr="00E65DBF">
              <w:t xml:space="preserve"> recherché.</w:t>
            </w:r>
            <w:r>
              <w:t xml:space="preserve"> Saisir les premières lettres du nom de l’utilisateur recherché. Une liste déroulante avec les noms </w:t>
            </w:r>
            <w:r>
              <w:lastRenderedPageBreak/>
              <w:t>commençant par ces lettres apparaît.</w:t>
            </w:r>
          </w:p>
          <w:p w:rsidR="00656088" w:rsidRDefault="00656088" w:rsidP="00656088">
            <w:pPr>
              <w:pStyle w:val="ENT-Action"/>
              <w:tabs>
                <w:tab w:val="clear" w:pos="1077"/>
                <w:tab w:val="num" w:pos="510"/>
              </w:tabs>
              <w:ind w:left="510"/>
              <w:rPr>
                <w:noProof/>
              </w:rPr>
            </w:pPr>
            <w:r w:rsidRPr="00E65DBF">
              <w:rPr>
                <w:b/>
              </w:rPr>
              <w:t>Sélectionne</w:t>
            </w:r>
            <w:r>
              <w:rPr>
                <w:b/>
              </w:rPr>
              <w:t>r</w:t>
            </w:r>
            <w:r w:rsidRPr="00E65DBF">
              <w:t xml:space="preserve"> le </w:t>
            </w:r>
            <w:r w:rsidRPr="00E65DBF">
              <w:rPr>
                <w:bCs/>
              </w:rPr>
              <w:t>nom</w:t>
            </w:r>
            <w:r w:rsidRPr="00E65DBF">
              <w:t xml:space="preserve"> </w:t>
            </w:r>
            <w:r w:rsidRPr="00E65DBF">
              <w:rPr>
                <w:bCs/>
              </w:rPr>
              <w:t>de l’utilisateur</w:t>
            </w:r>
            <w:r w:rsidRPr="00E65DBF">
              <w:t xml:space="preserve"> recherché.</w:t>
            </w:r>
          </w:p>
          <w:p w:rsidR="00656088" w:rsidRDefault="005B2712" w:rsidP="00B75EDF">
            <w:pPr>
              <w:pStyle w:val="ENT-Action"/>
              <w:numPr>
                <w:ilvl w:val="0"/>
                <w:numId w:val="0"/>
              </w:numPr>
              <w:ind w:left="510"/>
              <w:rPr>
                <w:noProof/>
              </w:rPr>
            </w:pPr>
            <w:r>
              <w:rPr>
                <w:noProof/>
                <w:lang w:eastAsia="fr-FR"/>
              </w:rPr>
              <w:pict>
                <v:rect id="_x0000_s1879" style="position:absolute;left:0;text-align:left;margin-left:125.7pt;margin-top:45.1pt;width:291.65pt;height:35.95pt;z-index:251682304" filled="f" strokecolor="red" strokeweight="2.25pt"/>
              </w:pict>
            </w:r>
            <w:r>
              <w:rPr>
                <w:noProof/>
                <w:lang w:eastAsia="fr-FR"/>
              </w:rPr>
              <w:pict>
                <v:rect id="_x0000_s1878" style="position:absolute;left:0;text-align:left;margin-left:125.7pt;margin-top:23pt;width:140.2pt;height:17.15pt;z-index:251681280" filled="f" strokecolor="red" strokeweight="2.25pt"/>
              </w:pict>
            </w:r>
            <w:r w:rsidR="00656088">
              <w:rPr>
                <w:noProof/>
                <w:lang w:eastAsia="fr-FR"/>
              </w:rPr>
              <w:drawing>
                <wp:inline distT="0" distB="0" distL="0" distR="0">
                  <wp:extent cx="5202571" cy="1001397"/>
                  <wp:effectExtent l="19050" t="0" r="0" b="0"/>
                  <wp:docPr id="29" name="Image 101" descr="2012-01-16_15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1-16_1524.png"/>
                          <pic:cNvPicPr/>
                        </pic:nvPicPr>
                        <pic:blipFill>
                          <a:blip r:embed="rId16" cstate="print"/>
                          <a:stretch>
                            <a:fillRect/>
                          </a:stretch>
                        </pic:blipFill>
                        <pic:spPr>
                          <a:xfrm>
                            <a:off x="0" y="0"/>
                            <a:ext cx="5218122" cy="1004390"/>
                          </a:xfrm>
                          <a:prstGeom prst="rect">
                            <a:avLst/>
                          </a:prstGeom>
                        </pic:spPr>
                      </pic:pic>
                    </a:graphicData>
                  </a:graphic>
                </wp:inline>
              </w:drawing>
            </w:r>
          </w:p>
          <w:p w:rsidR="00656088" w:rsidRPr="00BC423B" w:rsidRDefault="00656088" w:rsidP="00656088">
            <w:pPr>
              <w:pStyle w:val="ENT-Action"/>
              <w:tabs>
                <w:tab w:val="clear" w:pos="1077"/>
                <w:tab w:val="num" w:pos="510"/>
              </w:tabs>
              <w:ind w:left="510"/>
              <w:rPr>
                <w:noProof/>
              </w:rPr>
            </w:pPr>
            <w:r>
              <w:rPr>
                <w:noProof/>
              </w:rPr>
              <w:t xml:space="preserve">Puis, cliquer sur </w:t>
            </w:r>
            <w:r>
              <w:rPr>
                <w:noProof/>
                <w:lang w:eastAsia="fr-FR"/>
              </w:rPr>
              <w:drawing>
                <wp:inline distT="0" distB="0" distL="0" distR="0">
                  <wp:extent cx="800212" cy="238158"/>
                  <wp:effectExtent l="19050" t="0" r="0" b="0"/>
                  <wp:docPr id="106" name="Image 105" descr="2012-01-16_15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1-16_1527.png"/>
                          <pic:cNvPicPr/>
                        </pic:nvPicPr>
                        <pic:blipFill>
                          <a:blip r:embed="rId17" cstate="print"/>
                          <a:stretch>
                            <a:fillRect/>
                          </a:stretch>
                        </pic:blipFill>
                        <pic:spPr>
                          <a:xfrm>
                            <a:off x="0" y="0"/>
                            <a:ext cx="800212" cy="238158"/>
                          </a:xfrm>
                          <a:prstGeom prst="rect">
                            <a:avLst/>
                          </a:prstGeom>
                        </pic:spPr>
                      </pic:pic>
                    </a:graphicData>
                  </a:graphic>
                </wp:inline>
              </w:drawing>
            </w:r>
            <w:r>
              <w:rPr>
                <w:noProof/>
              </w:rPr>
              <w:t xml:space="preserve"> pour enregistrer.</w:t>
            </w:r>
          </w:p>
        </w:tc>
      </w:tr>
      <w:tr w:rsidR="00656088" w:rsidTr="00B75EDF">
        <w:tc>
          <w:tcPr>
            <w:tcW w:w="1242" w:type="dxa"/>
          </w:tcPr>
          <w:p w:rsidR="00656088" w:rsidRPr="00033FF0" w:rsidRDefault="00656088" w:rsidP="00B75EDF">
            <w:pPr>
              <w:jc w:val="center"/>
              <w:rPr>
                <w:b/>
              </w:rPr>
            </w:pPr>
            <w:r w:rsidRPr="0083719E">
              <w:rPr>
                <w:b/>
                <w:noProof/>
              </w:rPr>
              <w:lastRenderedPageBreak/>
              <w:drawing>
                <wp:inline distT="0" distB="0" distL="0" distR="0">
                  <wp:extent cx="330835" cy="283845"/>
                  <wp:effectExtent l="19050" t="0" r="0" b="0"/>
                  <wp:docPr id="128"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8" cstate="print"/>
                          <a:srcRect l="-2684" t="-4218" r="-1343" b="-4218"/>
                          <a:stretch>
                            <a:fillRect/>
                          </a:stretch>
                        </pic:blipFill>
                        <pic:spPr bwMode="auto">
                          <a:xfrm>
                            <a:off x="0" y="0"/>
                            <a:ext cx="330835" cy="283845"/>
                          </a:xfrm>
                          <a:prstGeom prst="rect">
                            <a:avLst/>
                          </a:prstGeom>
                          <a:noFill/>
                          <a:ln w="9525">
                            <a:noFill/>
                            <a:miter lim="800000"/>
                            <a:headEnd/>
                            <a:tailEnd/>
                          </a:ln>
                        </pic:spPr>
                      </pic:pic>
                    </a:graphicData>
                  </a:graphic>
                </wp:inline>
              </w:drawing>
            </w:r>
          </w:p>
        </w:tc>
        <w:tc>
          <w:tcPr>
            <w:tcW w:w="9102" w:type="dxa"/>
          </w:tcPr>
          <w:p w:rsidR="00656088" w:rsidRPr="00BC423B" w:rsidRDefault="00656088" w:rsidP="00B75EDF">
            <w:pPr>
              <w:pStyle w:val="ENT-Rsultat"/>
              <w:rPr>
                <w:noProof/>
              </w:rPr>
            </w:pPr>
            <w:r>
              <w:rPr>
                <w:noProof/>
              </w:rPr>
              <w:t>Le nom du nouveau gestionnaire de service est pris en compte.</w:t>
            </w:r>
          </w:p>
          <w:p w:rsidR="00656088" w:rsidRDefault="00656088" w:rsidP="00B75EDF">
            <w:pPr>
              <w:jc w:val="center"/>
              <w:rPr>
                <w:b/>
                <w:noProof/>
              </w:rPr>
            </w:pPr>
            <w:r>
              <w:rPr>
                <w:b/>
                <w:noProof/>
              </w:rPr>
              <w:drawing>
                <wp:inline distT="0" distB="0" distL="0" distR="0">
                  <wp:extent cx="5177790" cy="817973"/>
                  <wp:effectExtent l="19050" t="0" r="3810" b="0"/>
                  <wp:docPr id="62" name="Image 61" descr="2012-01-16_15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1-16_1502.png"/>
                          <pic:cNvPicPr/>
                        </pic:nvPicPr>
                        <pic:blipFill>
                          <a:blip r:embed="rId19" cstate="print"/>
                          <a:stretch>
                            <a:fillRect/>
                          </a:stretch>
                        </pic:blipFill>
                        <pic:spPr>
                          <a:xfrm>
                            <a:off x="0" y="0"/>
                            <a:ext cx="5190670" cy="820008"/>
                          </a:xfrm>
                          <a:prstGeom prst="rect">
                            <a:avLst/>
                          </a:prstGeom>
                        </pic:spPr>
                      </pic:pic>
                    </a:graphicData>
                  </a:graphic>
                </wp:inline>
              </w:drawing>
            </w:r>
          </w:p>
        </w:tc>
      </w:tr>
      <w:tr w:rsidR="00656088" w:rsidTr="00B75EDF">
        <w:tc>
          <w:tcPr>
            <w:tcW w:w="1242" w:type="dxa"/>
          </w:tcPr>
          <w:p w:rsidR="00656088" w:rsidRPr="00DF000A" w:rsidRDefault="00656088" w:rsidP="00B75EDF">
            <w:pPr>
              <w:jc w:val="center"/>
              <w:rPr>
                <w:b/>
              </w:rPr>
            </w:pPr>
          </w:p>
        </w:tc>
        <w:tc>
          <w:tcPr>
            <w:tcW w:w="9102" w:type="dxa"/>
          </w:tcPr>
          <w:p w:rsidR="00656088" w:rsidRPr="00BC423B" w:rsidRDefault="00D83DFD" w:rsidP="00FB05FB">
            <w:pPr>
              <w:pStyle w:val="ENT-Pointdattention"/>
              <w:tabs>
                <w:tab w:val="clear" w:pos="652"/>
                <w:tab w:val="num" w:pos="510"/>
              </w:tabs>
              <w:ind w:left="510"/>
              <w:rPr>
                <w:noProof/>
              </w:rPr>
            </w:pPr>
            <w:r>
              <w:rPr>
                <w:noProof/>
              </w:rPr>
              <w:t>Le menu déroulant du profil affiche les profils  auxquels vous avez donné, au préalable, des droits de gestion.</w:t>
            </w:r>
            <w:r>
              <w:rPr>
                <w:noProof/>
              </w:rPr>
              <w:br/>
            </w:r>
            <w:r w:rsidR="00FB05FB">
              <w:rPr>
                <w:noProof/>
                <w:lang w:eastAsia="fr-FR"/>
              </w:rPr>
              <w:drawing>
                <wp:inline distT="0" distB="0" distL="0" distR="0">
                  <wp:extent cx="5007935" cy="2259067"/>
                  <wp:effectExtent l="19050" t="0" r="2215" b="0"/>
                  <wp:docPr id="31" name="Image 30" descr="Forum_cons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_console.png"/>
                          <pic:cNvPicPr/>
                        </pic:nvPicPr>
                        <pic:blipFill>
                          <a:blip r:embed="rId13" cstate="print"/>
                          <a:stretch>
                            <a:fillRect/>
                          </a:stretch>
                        </pic:blipFill>
                        <pic:spPr>
                          <a:xfrm>
                            <a:off x="0" y="0"/>
                            <a:ext cx="5009556" cy="2259798"/>
                          </a:xfrm>
                          <a:prstGeom prst="rect">
                            <a:avLst/>
                          </a:prstGeom>
                        </pic:spPr>
                      </pic:pic>
                    </a:graphicData>
                  </a:graphic>
                </wp:inline>
              </w:drawing>
            </w:r>
            <w:r w:rsidR="00656088">
              <w:rPr>
                <w:noProof/>
                <w:lang w:eastAsia="fr-FR"/>
              </w:rPr>
              <w:t xml:space="preserve"> </w:t>
            </w:r>
          </w:p>
        </w:tc>
      </w:tr>
    </w:tbl>
    <w:p w:rsidR="00656088" w:rsidRPr="00656088" w:rsidRDefault="00656088" w:rsidP="00656088">
      <w:pPr>
        <w:pStyle w:val="BodyText"/>
      </w:pPr>
    </w:p>
    <w:p w:rsidR="00896B2F" w:rsidRDefault="00685B52" w:rsidP="00896B2F">
      <w:pPr>
        <w:pStyle w:val="Titre1"/>
      </w:pPr>
      <w:bookmarkStart w:id="17" w:name="_Toc317797040"/>
      <w:r>
        <w:lastRenderedPageBreak/>
        <w:t xml:space="preserve">Présentation </w:t>
      </w:r>
      <w:r w:rsidR="0082137E">
        <w:t>des règles de communication</w:t>
      </w:r>
      <w:bookmarkEnd w:id="17"/>
    </w:p>
    <w:p w:rsidR="00260B67" w:rsidRDefault="005C3C6D" w:rsidP="0082137E">
      <w:pPr>
        <w:pStyle w:val="BodyText"/>
        <w:rPr>
          <w:rFonts w:ascii="Calibri" w:hAnsi="Calibri"/>
        </w:rPr>
      </w:pPr>
      <w:r>
        <w:rPr>
          <w:rFonts w:ascii="Calibri" w:hAnsi="Calibri"/>
          <w:b/>
        </w:rPr>
        <w:t>L’ENT s’organise autour de règles de communication. C</w:t>
      </w:r>
      <w:r w:rsidR="0082137E" w:rsidRPr="0087411D">
        <w:rPr>
          <w:rFonts w:ascii="Calibri" w:hAnsi="Calibri"/>
          <w:b/>
        </w:rPr>
        <w:t xml:space="preserve">es règles </w:t>
      </w:r>
      <w:r w:rsidR="0082137E" w:rsidRPr="0082137E">
        <w:rPr>
          <w:rFonts w:ascii="Calibri" w:hAnsi="Calibri"/>
        </w:rPr>
        <w:t>régissent les échanges entre les utilisateurs de l’ENT</w:t>
      </w:r>
      <w:r w:rsidR="00260B67">
        <w:rPr>
          <w:rFonts w:ascii="Calibri" w:hAnsi="Calibri"/>
        </w:rPr>
        <w:t> </w:t>
      </w:r>
      <w:r w:rsidR="00260B67">
        <w:rPr>
          <w:rFonts w:ascii="Calibri" w:hAnsi="Calibri"/>
          <w:b/>
        </w:rPr>
        <w:t xml:space="preserve">: </w:t>
      </w:r>
      <w:r w:rsidR="00B65B1D" w:rsidRPr="00092DC8">
        <w:rPr>
          <w:rFonts w:ascii="Calibri" w:hAnsi="Calibri"/>
          <w:b/>
        </w:rPr>
        <w:t>qu</w:t>
      </w:r>
      <w:r w:rsidR="00762D69">
        <w:rPr>
          <w:rFonts w:ascii="Calibri" w:hAnsi="Calibri"/>
          <w:b/>
        </w:rPr>
        <w:t>el profil</w:t>
      </w:r>
      <w:r w:rsidR="00B65B1D" w:rsidRPr="00092DC8">
        <w:rPr>
          <w:rFonts w:ascii="Calibri" w:hAnsi="Calibri"/>
          <w:b/>
        </w:rPr>
        <w:t xml:space="preserve"> </w:t>
      </w:r>
      <w:r w:rsidR="00CB159C">
        <w:rPr>
          <w:rFonts w:ascii="Calibri" w:hAnsi="Calibri"/>
          <w:b/>
        </w:rPr>
        <w:t xml:space="preserve">peut </w:t>
      </w:r>
      <w:r w:rsidR="00B65B1D" w:rsidRPr="00092DC8">
        <w:rPr>
          <w:rFonts w:ascii="Calibri" w:hAnsi="Calibri"/>
          <w:b/>
        </w:rPr>
        <w:t>communique</w:t>
      </w:r>
      <w:r w:rsidR="00CB159C">
        <w:rPr>
          <w:rFonts w:ascii="Calibri" w:hAnsi="Calibri"/>
          <w:b/>
        </w:rPr>
        <w:t>r</w:t>
      </w:r>
      <w:r w:rsidR="00B65B1D" w:rsidRPr="00092DC8">
        <w:rPr>
          <w:rFonts w:ascii="Calibri" w:hAnsi="Calibri"/>
          <w:b/>
        </w:rPr>
        <w:t xml:space="preserve"> avec qu</w:t>
      </w:r>
      <w:r w:rsidR="00762D69">
        <w:rPr>
          <w:rFonts w:ascii="Calibri" w:hAnsi="Calibri"/>
          <w:b/>
        </w:rPr>
        <w:t>el autre profil</w:t>
      </w:r>
      <w:r w:rsidR="0082137E" w:rsidRPr="00092DC8">
        <w:rPr>
          <w:rFonts w:ascii="Calibri" w:hAnsi="Calibri"/>
          <w:b/>
        </w:rPr>
        <w:t>.</w:t>
      </w:r>
      <w:r w:rsidR="00B65B1D">
        <w:rPr>
          <w:rFonts w:ascii="Calibri" w:hAnsi="Calibri"/>
        </w:rPr>
        <w:t xml:space="preserve"> </w:t>
      </w:r>
    </w:p>
    <w:p w:rsidR="00260B67" w:rsidRDefault="00B65B1D" w:rsidP="0082137E">
      <w:pPr>
        <w:pStyle w:val="BodyText"/>
        <w:rPr>
          <w:rFonts w:ascii="Calibri" w:hAnsi="Calibri"/>
        </w:rPr>
      </w:pPr>
      <w:r>
        <w:rPr>
          <w:rFonts w:ascii="Calibri" w:hAnsi="Calibri"/>
        </w:rPr>
        <w:t>Ces règles sont invariables</w:t>
      </w:r>
      <w:r w:rsidR="005C3C6D">
        <w:rPr>
          <w:rFonts w:ascii="Calibri" w:hAnsi="Calibri"/>
        </w:rPr>
        <w:t xml:space="preserve"> et s’appliquent à tous les services de l’ENT sauf au service « Annuaire pages blanches »</w:t>
      </w:r>
      <w:r w:rsidR="005B6906">
        <w:rPr>
          <w:rFonts w:ascii="Calibri" w:hAnsi="Calibri"/>
        </w:rPr>
        <w:t>.</w:t>
      </w:r>
      <w:r>
        <w:rPr>
          <w:rFonts w:ascii="Calibri" w:hAnsi="Calibri"/>
        </w:rPr>
        <w:t xml:space="preserve"> </w:t>
      </w:r>
    </w:p>
    <w:p w:rsidR="00260B67" w:rsidRDefault="00260B67" w:rsidP="00260B67">
      <w:pPr>
        <w:pStyle w:val="ENT-Pointdattention"/>
      </w:pPr>
      <w:r>
        <w:t>Il est possible d’élargir les règles de communication en créant des groupes ENT qui permettent d’échanger au delà des règles au sein du groupe.</w:t>
      </w:r>
    </w:p>
    <w:p w:rsidR="00A20FC2" w:rsidRPr="0082137E" w:rsidRDefault="00A20FC2" w:rsidP="0082137E">
      <w:pPr>
        <w:pStyle w:val="BodyText"/>
        <w:rPr>
          <w:rFonts w:ascii="Calibri" w:hAnsi="Calibri"/>
        </w:rPr>
      </w:pPr>
    </w:p>
    <w:p w:rsidR="00685B52" w:rsidRDefault="0082137E" w:rsidP="0082137E">
      <w:pPr>
        <w:pStyle w:val="Titre2"/>
      </w:pPr>
      <w:bookmarkStart w:id="18" w:name="_Toc317797041"/>
      <w:r>
        <w:t>Enseignant</w:t>
      </w:r>
      <w:r w:rsidR="008E39F8">
        <w:t>s</w:t>
      </w:r>
      <w:bookmarkEnd w:id="18"/>
    </w:p>
    <w:p w:rsidR="006B3797" w:rsidRPr="006B3797" w:rsidRDefault="006B3797" w:rsidP="006B3797">
      <w:pPr>
        <w:pStyle w:val="Default"/>
        <w:jc w:val="both"/>
      </w:pPr>
      <w:r w:rsidRPr="006B3797">
        <w:t xml:space="preserve">Les </w:t>
      </w:r>
      <w:r w:rsidRPr="006B3797">
        <w:rPr>
          <w:b/>
          <w:bCs/>
        </w:rPr>
        <w:t xml:space="preserve">enseignants </w:t>
      </w:r>
      <w:r w:rsidR="00CB159C">
        <w:t xml:space="preserve">peuvent </w:t>
      </w:r>
      <w:r w:rsidR="00B71561">
        <w:t>communiquer avec l</w:t>
      </w:r>
      <w:r w:rsidR="00CB159C">
        <w:t>es élèves</w:t>
      </w:r>
      <w:r w:rsidRPr="006B3797">
        <w:t xml:space="preserve">, </w:t>
      </w:r>
      <w:r w:rsidR="00B71561">
        <w:t>l</w:t>
      </w:r>
      <w:r w:rsidR="00CB159C">
        <w:t>es enseignants,</w:t>
      </w:r>
      <w:r w:rsidR="00B71561">
        <w:t xml:space="preserve"> le personnel</w:t>
      </w:r>
      <w:r w:rsidR="00CB159C">
        <w:t xml:space="preserve"> et</w:t>
      </w:r>
      <w:r w:rsidR="00B71561">
        <w:t xml:space="preserve"> l</w:t>
      </w:r>
      <w:r w:rsidRPr="006B3797">
        <w:t>es parents</w:t>
      </w:r>
      <w:r w:rsidR="00CB159C">
        <w:t xml:space="preserve"> de l’établissement</w:t>
      </w:r>
      <w:r w:rsidR="00A815EC">
        <w:t>.</w:t>
      </w:r>
    </w:p>
    <w:p w:rsidR="0087411D" w:rsidRDefault="007024C9" w:rsidP="00092DC8">
      <w:pPr>
        <w:pStyle w:val="ENT-Puce"/>
        <w:numPr>
          <w:ilvl w:val="0"/>
          <w:numId w:val="0"/>
        </w:numPr>
        <w:jc w:val="center"/>
      </w:pPr>
      <w:r>
        <w:rPr>
          <w:noProof/>
          <w:lang w:eastAsia="fr-FR"/>
        </w:rPr>
        <w:drawing>
          <wp:inline distT="0" distB="0" distL="0" distR="0">
            <wp:extent cx="5971789" cy="2178685"/>
            <wp:effectExtent l="6100" t="0" r="1271" b="0"/>
            <wp:docPr id="6" name="Objet 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813550" cy="2484831"/>
                      <a:chOff x="893763" y="1649413"/>
                      <a:chExt cx="6813550" cy="2484831"/>
                    </a:xfrm>
                  </a:grpSpPr>
                  <a:grpSp>
                    <a:nvGrpSpPr>
                      <a:cNvPr id="51" name="Groupe 50"/>
                      <a:cNvGrpSpPr/>
                    </a:nvGrpSpPr>
                    <a:grpSpPr>
                      <a:xfrm>
                        <a:off x="893763" y="1649413"/>
                        <a:ext cx="6813550" cy="2484831"/>
                        <a:chOff x="893763" y="1649413"/>
                        <a:chExt cx="6813550" cy="2484831"/>
                      </a:xfrm>
                    </a:grpSpPr>
                    <a:sp>
                      <a:nvSpPr>
                        <a:cNvPr id="17420" name="Rectangle 2"/>
                        <a:cNvSpPr>
                          <a:spLocks noChangeArrowheads="1"/>
                        </a:cNvSpPr>
                      </a:nvSpPr>
                      <a:spPr bwMode="gray">
                        <a:xfrm>
                          <a:off x="893763" y="1649413"/>
                          <a:ext cx="6813550" cy="2484831"/>
                        </a:xfrm>
                        <a:prstGeom prst="rect">
                          <a:avLst/>
                        </a:prstGeom>
                        <a:solidFill>
                          <a:schemeClr val="bg1"/>
                        </a:solidFill>
                        <a:ln w="25400" algn="ctr">
                          <a:solidFill>
                            <a:srgbClr val="0000FF"/>
                          </a:solidFill>
                          <a:miter lim="800000"/>
                          <a:headEnd/>
                          <a:tailEnd/>
                        </a:ln>
                      </a:spPr>
                      <a:txSp>
                        <a:txBody>
                          <a:bodyPr wrap="none" lIns="90000" tIns="72000" rIns="90000" bIns="72000" anchor="ct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0"/>
                              </a:spcBef>
                            </a:pPr>
                            <a:endParaRPr lang="fr-FR" sz="600"/>
                          </a:p>
                        </a:txBody>
                        <a:useSpRect/>
                      </a:txSp>
                    </a:sp>
                    <a:sp>
                      <a:nvSpPr>
                        <a:cNvPr id="17421" name="AutoShape 34"/>
                        <a:cNvSpPr>
                          <a:spLocks noChangeArrowheads="1"/>
                        </a:cNvSpPr>
                      </a:nvSpPr>
                      <a:spPr bwMode="gray">
                        <a:xfrm>
                          <a:off x="2980244" y="2191579"/>
                          <a:ext cx="2613618" cy="1500943"/>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5898240 60000 65536"/>
                            <a:gd name="T10" fmla="*/ 11796480 60000 65536"/>
                            <a:gd name="T11" fmla="*/ 17694720 60000 65536"/>
                            <a:gd name="T12" fmla="*/ 5400 w 21600"/>
                            <a:gd name="T13" fmla="*/ 5404 h 21600"/>
                            <a:gd name="T14" fmla="*/ 16200 w 21600"/>
                            <a:gd name="T15" fmla="*/ 16196 h 21600"/>
                          </a:gdLst>
                          <a:ahLst/>
                          <a:cxnLst>
                            <a:cxn ang="T8">
                              <a:pos x="T0" y="T1"/>
                            </a:cxn>
                            <a:cxn ang="T9">
                              <a:pos x="T2" y="T3"/>
                            </a:cxn>
                            <a:cxn ang="T10">
                              <a:pos x="T4" y="T5"/>
                            </a:cxn>
                            <a:cxn ang="T11">
                              <a:pos x="T6" y="T7"/>
                            </a:cxn>
                          </a:cxnLst>
                          <a:rect l="T12" t="T13" r="T14" b="T15"/>
                          <a:pathLst>
                            <a:path w="21600" h="21600">
                              <a:moveTo>
                                <a:pt x="5400" y="5400"/>
                              </a:moveTo>
                              <a:lnTo>
                                <a:pt x="9450" y="5400"/>
                              </a:lnTo>
                              <a:lnTo>
                                <a:pt x="9450" y="2700"/>
                              </a:lnTo>
                              <a:lnTo>
                                <a:pt x="8100" y="2700"/>
                              </a:lnTo>
                              <a:lnTo>
                                <a:pt x="10800" y="0"/>
                              </a:lnTo>
                              <a:lnTo>
                                <a:pt x="13500" y="2700"/>
                              </a:lnTo>
                              <a:lnTo>
                                <a:pt x="12150" y="2700"/>
                              </a:lnTo>
                              <a:lnTo>
                                <a:pt x="12150" y="5400"/>
                              </a:lnTo>
                              <a:lnTo>
                                <a:pt x="16200" y="5400"/>
                              </a:lnTo>
                              <a:lnTo>
                                <a:pt x="16200" y="9450"/>
                              </a:lnTo>
                              <a:lnTo>
                                <a:pt x="18900" y="9450"/>
                              </a:lnTo>
                              <a:lnTo>
                                <a:pt x="18900" y="8100"/>
                              </a:lnTo>
                              <a:lnTo>
                                <a:pt x="21600" y="10800"/>
                              </a:lnTo>
                              <a:lnTo>
                                <a:pt x="18900" y="13500"/>
                              </a:lnTo>
                              <a:lnTo>
                                <a:pt x="18900" y="12150"/>
                              </a:lnTo>
                              <a:lnTo>
                                <a:pt x="16200" y="12150"/>
                              </a:lnTo>
                              <a:lnTo>
                                <a:pt x="16200" y="16200"/>
                              </a:lnTo>
                              <a:lnTo>
                                <a:pt x="12150" y="16200"/>
                              </a:lnTo>
                              <a:lnTo>
                                <a:pt x="12150" y="18900"/>
                              </a:lnTo>
                              <a:lnTo>
                                <a:pt x="13500" y="18900"/>
                              </a:lnTo>
                              <a:lnTo>
                                <a:pt x="10800" y="21600"/>
                              </a:lnTo>
                              <a:lnTo>
                                <a:pt x="8100" y="18900"/>
                              </a:lnTo>
                              <a:lnTo>
                                <a:pt x="9450" y="18900"/>
                              </a:lnTo>
                              <a:lnTo>
                                <a:pt x="9450" y="16200"/>
                              </a:lnTo>
                              <a:lnTo>
                                <a:pt x="5400" y="16200"/>
                              </a:lnTo>
                              <a:lnTo>
                                <a:pt x="5400" y="12150"/>
                              </a:lnTo>
                              <a:lnTo>
                                <a:pt x="2700" y="12150"/>
                              </a:lnTo>
                              <a:lnTo>
                                <a:pt x="2700" y="13500"/>
                              </a:lnTo>
                              <a:lnTo>
                                <a:pt x="0" y="10800"/>
                              </a:lnTo>
                              <a:lnTo>
                                <a:pt x="2700" y="8100"/>
                              </a:lnTo>
                              <a:lnTo>
                                <a:pt x="2700" y="9450"/>
                              </a:lnTo>
                              <a:lnTo>
                                <a:pt x="5400" y="9450"/>
                              </a:lnTo>
                              <a:lnTo>
                                <a:pt x="5400" y="5400"/>
                              </a:lnTo>
                              <a:close/>
                            </a:path>
                          </a:pathLst>
                        </a:custGeom>
                        <a:noFill/>
                        <a:ln w="25400" algn="ctr">
                          <a:solidFill>
                            <a:srgbClr val="FF9900"/>
                          </a:solidFill>
                          <a:miter lim="800000"/>
                          <a:headEnd/>
                          <a:tailEnd/>
                        </a:ln>
                      </a:spPr>
                      <a:txSp>
                        <a:txBody>
                          <a:bodyPr wrap="none" lIns="90000" tIns="72000" rIns="90000" bIns="72000" anchor="ct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endParaRPr lang="fr-FR"/>
                          </a:p>
                        </a:txBody>
                        <a:useSpRect/>
                      </a:txSp>
                    </a:sp>
                    <a:pic>
                      <a:nvPicPr>
                        <a:cNvPr id="17422" name="Picture 3" descr="MCj04349010000[1]"/>
                        <a:cNvPicPr>
                          <a:picLocks noChangeAspect="1" noChangeArrowheads="1"/>
                        </a:cNvPicPr>
                      </a:nvPicPr>
                      <a:blipFill>
                        <a:blip r:embed="rId20" cstate="print"/>
                        <a:srcRect/>
                        <a:stretch>
                          <a:fillRect/>
                        </a:stretch>
                      </a:blipFill>
                      <a:spPr bwMode="auto">
                        <a:xfrm>
                          <a:off x="3980578" y="2502040"/>
                          <a:ext cx="494038" cy="593529"/>
                        </a:xfrm>
                        <a:prstGeom prst="rect">
                          <a:avLst/>
                        </a:prstGeom>
                        <a:noFill/>
                        <a:ln w="9525">
                          <a:noFill/>
                          <a:miter lim="800000"/>
                          <a:headEnd/>
                          <a:tailEnd/>
                        </a:ln>
                      </a:spPr>
                    </a:pic>
                    <a:sp>
                      <a:nvSpPr>
                        <a:cNvPr id="17423" name="Text Box 18"/>
                        <a:cNvSpPr txBox="1">
                          <a:spLocks noChangeArrowheads="1"/>
                        </a:cNvSpPr>
                      </a:nvSpPr>
                      <a:spPr bwMode="gray">
                        <a:xfrm>
                          <a:off x="3591968" y="3021377"/>
                          <a:ext cx="1610832" cy="299047"/>
                        </a:xfrm>
                        <a:prstGeom prst="rect">
                          <a:avLst/>
                        </a:prstGeom>
                        <a:noFill/>
                        <a:ln w="25400" algn="ctr">
                          <a:noFill/>
                          <a:miter lim="800000"/>
                          <a:headEnd/>
                          <a:tailEnd/>
                        </a:ln>
                      </a:spPr>
                      <a:txSp>
                        <a:txBody>
                          <a:bodyPr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a:solidFill>
                                  <a:srgbClr val="FF9900"/>
                                </a:solidFill>
                              </a:rPr>
                              <a:t>Enseignant</a:t>
                            </a:r>
                          </a:p>
                        </a:txBody>
                        <a:useSpRect/>
                      </a:txSp>
                    </a:sp>
                    <a:pic>
                      <a:nvPicPr>
                        <a:cNvPr id="17424" name="Picture 3" descr="MCj04349010000[1]"/>
                        <a:cNvPicPr>
                          <a:picLocks noChangeAspect="1" noChangeArrowheads="1"/>
                        </a:cNvPicPr>
                      </a:nvPicPr>
                      <a:blipFill>
                        <a:blip r:embed="rId20" cstate="print"/>
                        <a:srcRect/>
                        <a:stretch>
                          <a:fillRect/>
                        </a:stretch>
                      </a:blipFill>
                      <a:spPr bwMode="auto">
                        <a:xfrm>
                          <a:off x="5705419" y="2503181"/>
                          <a:ext cx="494038" cy="593529"/>
                        </a:xfrm>
                        <a:prstGeom prst="rect">
                          <a:avLst/>
                        </a:prstGeom>
                        <a:noFill/>
                        <a:ln w="9525">
                          <a:noFill/>
                          <a:miter lim="800000"/>
                          <a:headEnd/>
                          <a:tailEnd/>
                        </a:ln>
                      </a:spPr>
                    </a:pic>
                    <a:sp>
                      <a:nvSpPr>
                        <a:cNvPr id="17425" name="Text Box 36"/>
                        <a:cNvSpPr txBox="1">
                          <a:spLocks noChangeArrowheads="1"/>
                        </a:cNvSpPr>
                      </a:nvSpPr>
                      <a:spPr bwMode="gray">
                        <a:xfrm>
                          <a:off x="6147969" y="2718906"/>
                          <a:ext cx="1388944" cy="683699"/>
                        </a:xfrm>
                        <a:prstGeom prst="rect">
                          <a:avLst/>
                        </a:prstGeom>
                        <a:noFill/>
                        <a:ln w="25400" algn="ctr">
                          <a:noFill/>
                          <a:miter lim="800000"/>
                          <a:headEnd/>
                          <a:tailEnd/>
                        </a:ln>
                      </a:spPr>
                      <a:txSp>
                        <a:txBody>
                          <a:bodyPr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a:solidFill>
                                  <a:srgbClr val="FF9900"/>
                                </a:solidFill>
                              </a:rPr>
                              <a:t>Les enseignants de  l’établissement</a:t>
                            </a:r>
                          </a:p>
                          <a:p>
                            <a:pPr algn="ctr">
                              <a:spcBef>
                                <a:spcPct val="50000"/>
                              </a:spcBef>
                            </a:pPr>
                            <a:endParaRPr lang="fr-FR" sz="1000" b="1">
                              <a:solidFill>
                                <a:srgbClr val="FF9900"/>
                              </a:solidFill>
                            </a:endParaRPr>
                          </a:p>
                        </a:txBody>
                        <a:useSpRect/>
                      </a:txSp>
                    </a:sp>
                    <a:sp>
                      <a:nvSpPr>
                        <a:cNvPr id="17426" name="Text Box 39"/>
                        <a:cNvSpPr txBox="1">
                          <a:spLocks noChangeArrowheads="1"/>
                        </a:cNvSpPr>
                      </a:nvSpPr>
                      <a:spPr bwMode="gray">
                        <a:xfrm>
                          <a:off x="4211960" y="3777777"/>
                          <a:ext cx="2160240" cy="299295"/>
                        </a:xfrm>
                        <a:prstGeom prst="rect">
                          <a:avLst/>
                        </a:prstGeom>
                        <a:noFill/>
                        <a:ln w="25400" algn="ctr">
                          <a:noFill/>
                          <a:miter lim="800000"/>
                          <a:headEnd/>
                          <a:tailEnd/>
                        </a:ln>
                      </a:spPr>
                      <a:txSp>
                        <a:txBody>
                          <a:bodyPr wrap="square"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dirty="0">
                                <a:solidFill>
                                  <a:srgbClr val="3333CC"/>
                                </a:solidFill>
                              </a:rPr>
                              <a:t>Les parents de l’établissement</a:t>
                            </a:r>
                          </a:p>
                        </a:txBody>
                        <a:useSpRect/>
                      </a:txSp>
                    </a:sp>
                    <a:pic>
                      <a:nvPicPr>
                        <a:cNvPr id="17432" name="Picture 6" descr="j0432623"/>
                        <a:cNvPicPr>
                          <a:picLocks noChangeAspect="1" noChangeArrowheads="1"/>
                        </a:cNvPicPr>
                      </a:nvPicPr>
                      <a:blipFill>
                        <a:blip r:embed="rId21" cstate="print"/>
                        <a:srcRect/>
                        <a:stretch>
                          <a:fillRect/>
                        </a:stretch>
                      </a:blipFill>
                      <a:spPr bwMode="auto">
                        <a:xfrm>
                          <a:off x="3851920" y="3645024"/>
                          <a:ext cx="442729" cy="463029"/>
                        </a:xfrm>
                        <a:prstGeom prst="rect">
                          <a:avLst/>
                        </a:prstGeom>
                        <a:noFill/>
                        <a:ln w="9525">
                          <a:noFill/>
                          <a:miter lim="800000"/>
                          <a:headEnd/>
                          <a:tailEnd/>
                        </a:ln>
                      </a:spPr>
                    </a:pic>
                    <a:pic>
                      <a:nvPicPr>
                        <a:cNvPr id="17428" name="Picture 47" descr="j0433953"/>
                        <a:cNvPicPr>
                          <a:picLocks noChangeAspect="1" noChangeArrowheads="1"/>
                        </a:cNvPicPr>
                      </a:nvPicPr>
                      <a:blipFill>
                        <a:blip r:embed="rId22" cstate="print"/>
                        <a:srcRect/>
                        <a:stretch>
                          <a:fillRect/>
                        </a:stretch>
                      </a:blipFill>
                      <a:spPr bwMode="auto">
                        <a:xfrm>
                          <a:off x="2145406" y="2346809"/>
                          <a:ext cx="554107" cy="517055"/>
                        </a:xfrm>
                        <a:prstGeom prst="rect">
                          <a:avLst/>
                        </a:prstGeom>
                        <a:noFill/>
                        <a:ln w="9525">
                          <a:noFill/>
                          <a:miter lim="800000"/>
                          <a:headEnd/>
                          <a:tailEnd/>
                        </a:ln>
                      </a:spPr>
                    </a:pic>
                    <a:sp>
                      <a:nvSpPr>
                        <a:cNvPr id="17429" name="Text Box 48"/>
                        <a:cNvSpPr txBox="1">
                          <a:spLocks noChangeArrowheads="1"/>
                        </a:cNvSpPr>
                      </a:nvSpPr>
                      <a:spPr bwMode="gray">
                        <a:xfrm>
                          <a:off x="1664854" y="2779400"/>
                          <a:ext cx="1517664" cy="607071"/>
                        </a:xfrm>
                        <a:prstGeom prst="rect">
                          <a:avLst/>
                        </a:prstGeom>
                        <a:noFill/>
                        <a:ln w="25400" algn="ctr">
                          <a:noFill/>
                          <a:miter lim="800000"/>
                          <a:headEnd/>
                          <a:tailEnd/>
                        </a:ln>
                      </a:spPr>
                      <a:txSp>
                        <a:txBody>
                          <a:bodyPr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dirty="0">
                                <a:solidFill>
                                  <a:srgbClr val="6699FF"/>
                                </a:solidFill>
                              </a:rPr>
                              <a:t>Les personnels d’établissement </a:t>
                            </a:r>
                            <a:r>
                              <a:rPr lang="fr-FR" sz="1000" b="1" dirty="0" smtClean="0">
                                <a:solidFill>
                                  <a:srgbClr val="6699FF"/>
                                </a:solidFill>
                              </a:rPr>
                              <a:t>de l’établissement</a:t>
                            </a:r>
                            <a:endParaRPr lang="fr-FR" sz="1000" b="1" dirty="0">
                              <a:solidFill>
                                <a:srgbClr val="6699FF"/>
                              </a:solidFill>
                            </a:endParaRPr>
                          </a:p>
                        </a:txBody>
                        <a:useSpRect/>
                      </a:txSp>
                    </a:sp>
                    <a:pic>
                      <a:nvPicPr>
                        <a:cNvPr id="17430" name="Picture 5" descr="j0432657"/>
                        <a:cNvPicPr>
                          <a:picLocks noChangeAspect="1" noChangeArrowheads="1"/>
                        </a:cNvPicPr>
                      </a:nvPicPr>
                      <a:blipFill>
                        <a:blip r:embed="rId23" cstate="print"/>
                        <a:srcRect/>
                        <a:stretch>
                          <a:fillRect/>
                        </a:stretch>
                      </a:blipFill>
                      <a:spPr bwMode="auto">
                        <a:xfrm>
                          <a:off x="3702299" y="1649413"/>
                          <a:ext cx="495263" cy="593529"/>
                        </a:xfrm>
                        <a:prstGeom prst="rect">
                          <a:avLst/>
                        </a:prstGeom>
                        <a:noFill/>
                        <a:ln w="9525">
                          <a:noFill/>
                          <a:miter lim="800000"/>
                          <a:headEnd/>
                          <a:tailEnd/>
                        </a:ln>
                      </a:spPr>
                    </a:pic>
                    <a:sp>
                      <a:nvSpPr>
                        <a:cNvPr id="17431" name="Text Box 50"/>
                        <a:cNvSpPr txBox="1">
                          <a:spLocks noChangeArrowheads="1"/>
                        </a:cNvSpPr>
                      </a:nvSpPr>
                      <a:spPr bwMode="gray">
                        <a:xfrm>
                          <a:off x="4094587" y="1760129"/>
                          <a:ext cx="1270032" cy="453136"/>
                        </a:xfrm>
                        <a:prstGeom prst="rect">
                          <a:avLst/>
                        </a:prstGeom>
                        <a:noFill/>
                        <a:ln w="25400" algn="ctr">
                          <a:noFill/>
                          <a:miter lim="800000"/>
                          <a:headEnd/>
                          <a:tailEnd/>
                        </a:ln>
                      </a:spPr>
                      <a:txSp>
                        <a:txBody>
                          <a:bodyPr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a:solidFill>
                                  <a:srgbClr val="00CC99"/>
                                </a:solidFill>
                              </a:rPr>
                              <a:t>Les élèves de l’établissement</a:t>
                            </a:r>
                          </a:p>
                        </a:txBody>
                        <a:useSpRect/>
                      </a:txSp>
                    </a:sp>
                  </a:grpSp>
                </lc:lockedCanvas>
              </a:graphicData>
            </a:graphic>
          </wp:inline>
        </w:drawing>
      </w:r>
    </w:p>
    <w:p w:rsidR="00092DC8" w:rsidRDefault="00092DC8" w:rsidP="00A20FC2">
      <w:pPr>
        <w:pStyle w:val="ENT-Puce"/>
        <w:numPr>
          <w:ilvl w:val="0"/>
          <w:numId w:val="0"/>
        </w:numPr>
      </w:pPr>
    </w:p>
    <w:p w:rsidR="00092DC8" w:rsidRPr="00092DC8" w:rsidRDefault="0087411D" w:rsidP="00092DC8">
      <w:pPr>
        <w:pStyle w:val="Titre2"/>
      </w:pPr>
      <w:bookmarkStart w:id="19" w:name="_Toc317797042"/>
      <w:r>
        <w:t>Elèves</w:t>
      </w:r>
      <w:bookmarkEnd w:id="19"/>
    </w:p>
    <w:p w:rsidR="000815FD" w:rsidRDefault="0087411D" w:rsidP="00CD1021">
      <w:pPr>
        <w:tabs>
          <w:tab w:val="num" w:pos="2880"/>
        </w:tabs>
      </w:pPr>
      <w:r>
        <w:t xml:space="preserve">Les </w:t>
      </w:r>
      <w:r w:rsidRPr="009B1060">
        <w:rPr>
          <w:b/>
        </w:rPr>
        <w:t>élèves</w:t>
      </w:r>
      <w:r>
        <w:t xml:space="preserve"> peuvent communiquer avec leurs enseignants, </w:t>
      </w:r>
      <w:r w:rsidR="00CD1021">
        <w:t>l</w:t>
      </w:r>
      <w:r w:rsidR="00CD1021" w:rsidRPr="00CD1021">
        <w:t>e personnel d’orientation</w:t>
      </w:r>
      <w:r w:rsidR="00CD1021">
        <w:t>, l</w:t>
      </w:r>
      <w:r w:rsidR="00CD1021" w:rsidRPr="00CD1021">
        <w:t>e personnel d’éducation</w:t>
      </w:r>
      <w:r w:rsidR="00CD1021">
        <w:t>, l</w:t>
      </w:r>
      <w:r w:rsidR="00CD1021" w:rsidRPr="00CD1021">
        <w:t xml:space="preserve">e / </w:t>
      </w:r>
      <w:r w:rsidR="00B71561">
        <w:t>l</w:t>
      </w:r>
      <w:r w:rsidR="00CD1021" w:rsidRPr="00CD1021">
        <w:t>a documentaliste</w:t>
      </w:r>
      <w:r w:rsidR="00CD1021">
        <w:t xml:space="preserve">, </w:t>
      </w:r>
      <w:r>
        <w:t>les élèves de leur cla</w:t>
      </w:r>
      <w:r w:rsidR="00CD1021">
        <w:t>sse ainsi qu</w:t>
      </w:r>
      <w:r w:rsidR="00B71561">
        <w:t>e</w:t>
      </w:r>
      <w:r w:rsidR="00CD1021">
        <w:t xml:space="preserve"> leurs parents.</w:t>
      </w:r>
    </w:p>
    <w:p w:rsidR="0087411D" w:rsidRDefault="007024C9" w:rsidP="001C2766">
      <w:pPr>
        <w:jc w:val="center"/>
      </w:pPr>
      <w:r>
        <w:rPr>
          <w:noProof/>
        </w:rPr>
        <w:lastRenderedPageBreak/>
        <w:drawing>
          <wp:inline distT="0" distB="0" distL="0" distR="0">
            <wp:extent cx="6472555" cy="2353310"/>
            <wp:effectExtent l="1905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6472555" cy="2353310"/>
                    </a:xfrm>
                    <a:prstGeom prst="rect">
                      <a:avLst/>
                    </a:prstGeom>
                    <a:noFill/>
                    <a:ln w="9525">
                      <a:noFill/>
                      <a:miter lim="800000"/>
                      <a:headEnd/>
                      <a:tailEnd/>
                    </a:ln>
                  </pic:spPr>
                </pic:pic>
              </a:graphicData>
            </a:graphic>
          </wp:inline>
        </w:drawing>
      </w:r>
    </w:p>
    <w:p w:rsidR="001C2766" w:rsidRDefault="001C2766" w:rsidP="001C2766">
      <w:pPr>
        <w:pStyle w:val="Titre2"/>
        <w:ind w:left="578" w:hanging="578"/>
      </w:pPr>
      <w:bookmarkStart w:id="20" w:name="_Toc317797043"/>
      <w:r>
        <w:t>Parents</w:t>
      </w:r>
      <w:bookmarkEnd w:id="20"/>
    </w:p>
    <w:p w:rsidR="001C2766" w:rsidRDefault="001C2766" w:rsidP="001C2766">
      <w:r w:rsidRPr="00F132D6">
        <w:t xml:space="preserve">Les </w:t>
      </w:r>
      <w:r w:rsidRPr="009B1060">
        <w:rPr>
          <w:b/>
        </w:rPr>
        <w:t xml:space="preserve">parents </w:t>
      </w:r>
      <w:r w:rsidRPr="00F132D6">
        <w:t>peuvent communiquer avec les</w:t>
      </w:r>
      <w:r w:rsidR="00F132D6" w:rsidRPr="00F132D6">
        <w:t xml:space="preserve"> enseignants de leurs enfants, le</w:t>
      </w:r>
      <w:r w:rsidR="00D40D98">
        <w:t xml:space="preserve"> personnel d’éducation de l’établissement </w:t>
      </w:r>
      <w:r w:rsidR="00F132D6" w:rsidRPr="00F132D6">
        <w:t>et leurs enfants</w:t>
      </w:r>
      <w:r w:rsidRPr="00F132D6">
        <w:t>.</w:t>
      </w:r>
    </w:p>
    <w:p w:rsidR="003901B1" w:rsidRDefault="007024C9" w:rsidP="003901B1">
      <w:pPr>
        <w:jc w:val="center"/>
      </w:pPr>
      <w:r>
        <w:rPr>
          <w:noProof/>
        </w:rPr>
        <w:drawing>
          <wp:inline distT="0" distB="0" distL="0" distR="0">
            <wp:extent cx="4317945" cy="2250440"/>
            <wp:effectExtent l="6093" t="0" r="1582" b="0"/>
            <wp:docPr id="8" name="Objet 9"/>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320481" cy="2254250"/>
                      <a:chOff x="4139952" y="3429000"/>
                      <a:chExt cx="4320481" cy="2254250"/>
                    </a:xfrm>
                  </a:grpSpPr>
                  <a:grpSp>
                    <a:nvGrpSpPr>
                      <a:cNvPr id="17" name="Groupe 16"/>
                      <a:cNvGrpSpPr/>
                    </a:nvGrpSpPr>
                    <a:grpSpPr>
                      <a:xfrm>
                        <a:off x="4139952" y="3429000"/>
                        <a:ext cx="4320481" cy="2254250"/>
                        <a:chOff x="4139952" y="3429000"/>
                        <a:chExt cx="4320481" cy="2254250"/>
                      </a:xfrm>
                    </a:grpSpPr>
                    <a:sp>
                      <a:nvSpPr>
                        <a:cNvPr id="7" name="Rectangle 65"/>
                        <a:cNvSpPr>
                          <a:spLocks noChangeArrowheads="1"/>
                        </a:cNvSpPr>
                      </a:nvSpPr>
                      <a:spPr bwMode="gray">
                        <a:xfrm>
                          <a:off x="4139952" y="3429000"/>
                          <a:ext cx="4320481" cy="2254250"/>
                        </a:xfrm>
                        <a:prstGeom prst="rect">
                          <a:avLst/>
                        </a:prstGeom>
                        <a:solidFill>
                          <a:schemeClr val="bg1"/>
                        </a:solidFill>
                        <a:ln w="25400" algn="ctr">
                          <a:solidFill>
                            <a:srgbClr val="0000FF"/>
                          </a:solidFill>
                          <a:miter lim="800000"/>
                          <a:headEnd/>
                          <a:tailEnd/>
                        </a:ln>
                      </a:spPr>
                      <a:txSp>
                        <a:txBody>
                          <a:bodyPr wrap="none" lIns="90000" tIns="72000" rIns="90000" bIns="72000" anchor="ct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0"/>
                              </a:spcBef>
                            </a:pPr>
                            <a:endParaRPr lang="fr-FR" sz="900"/>
                          </a:p>
                        </a:txBody>
                        <a:useSpRect/>
                      </a:txSp>
                    </a:sp>
                    <a:sp>
                      <a:nvSpPr>
                        <a:cNvPr id="8" name="Text Box 44"/>
                        <a:cNvSpPr txBox="1">
                          <a:spLocks noChangeArrowheads="1"/>
                        </a:cNvSpPr>
                      </a:nvSpPr>
                      <a:spPr bwMode="gray">
                        <a:xfrm>
                          <a:off x="5839813" y="3939331"/>
                          <a:ext cx="1059186" cy="296001"/>
                        </a:xfrm>
                        <a:prstGeom prst="rect">
                          <a:avLst/>
                        </a:prstGeom>
                        <a:noFill/>
                        <a:ln w="25400" algn="ctr">
                          <a:noFill/>
                          <a:miter lim="800000"/>
                          <a:headEnd/>
                          <a:tailEnd/>
                        </a:ln>
                      </a:spPr>
                      <a:txSp>
                        <a:txBody>
                          <a:bodyPr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dirty="0">
                                <a:solidFill>
                                  <a:srgbClr val="00CC99"/>
                                </a:solidFill>
                              </a:rPr>
                              <a:t>Ses enfants</a:t>
                            </a:r>
                          </a:p>
                        </a:txBody>
                        <a:useSpRect/>
                      </a:txSp>
                    </a:sp>
                    <a:pic>
                      <a:nvPicPr>
                        <a:cNvPr id="9" name="Picture 3" descr="MCj04349010000[1]"/>
                        <a:cNvPicPr>
                          <a:picLocks noChangeAspect="1" noChangeArrowheads="1"/>
                        </a:cNvPicPr>
                      </a:nvPicPr>
                      <a:blipFill>
                        <a:blip r:embed="rId25" cstate="print"/>
                        <a:srcRect/>
                        <a:stretch>
                          <a:fillRect/>
                        </a:stretch>
                      </a:blipFill>
                      <a:spPr bwMode="auto">
                        <a:xfrm>
                          <a:off x="4635745" y="4371379"/>
                          <a:ext cx="488389" cy="574331"/>
                        </a:xfrm>
                        <a:prstGeom prst="rect">
                          <a:avLst/>
                        </a:prstGeom>
                        <a:noFill/>
                        <a:ln w="9525">
                          <a:noFill/>
                          <a:miter lim="800000"/>
                          <a:headEnd/>
                          <a:tailEnd/>
                        </a:ln>
                      </a:spPr>
                    </a:pic>
                    <a:sp>
                      <a:nvSpPr>
                        <a:cNvPr id="10" name="Text Box 46"/>
                        <a:cNvSpPr txBox="1">
                          <a:spLocks noChangeArrowheads="1"/>
                        </a:cNvSpPr>
                      </a:nvSpPr>
                      <a:spPr bwMode="gray">
                        <a:xfrm>
                          <a:off x="4211960" y="4947443"/>
                          <a:ext cx="1286684" cy="461215"/>
                        </a:xfrm>
                        <a:prstGeom prst="rect">
                          <a:avLst/>
                        </a:prstGeom>
                        <a:noFill/>
                        <a:ln w="25400" algn="ctr">
                          <a:noFill/>
                          <a:miter lim="800000"/>
                          <a:headEnd/>
                          <a:tailEnd/>
                        </a:ln>
                      </a:spPr>
                      <a:txSp>
                        <a:txBody>
                          <a:bodyPr lIns="90000" tIns="72000" rIns="90000" bIns="72000"/>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dirty="0">
                                <a:solidFill>
                                  <a:srgbClr val="FF9900"/>
                                </a:solidFill>
                              </a:rPr>
                              <a:t>Les enseignants de ses enfants</a:t>
                            </a:r>
                          </a:p>
                        </a:txBody>
                        <a:useSpRect/>
                      </a:txSp>
                    </a:sp>
                    <a:pic>
                      <a:nvPicPr>
                        <a:cNvPr id="11" name="Picture 5" descr="j0432657"/>
                        <a:cNvPicPr>
                          <a:picLocks noChangeAspect="1" noChangeArrowheads="1"/>
                        </a:cNvPicPr>
                      </a:nvPicPr>
                      <a:blipFill>
                        <a:blip r:embed="rId26" cstate="print"/>
                        <a:srcRect/>
                        <a:stretch>
                          <a:fillRect/>
                        </a:stretch>
                      </a:blipFill>
                      <a:spPr bwMode="auto">
                        <a:xfrm>
                          <a:off x="6123123" y="3435275"/>
                          <a:ext cx="489601" cy="574331"/>
                        </a:xfrm>
                        <a:prstGeom prst="rect">
                          <a:avLst/>
                        </a:prstGeom>
                        <a:noFill/>
                        <a:ln w="9525">
                          <a:noFill/>
                          <a:miter lim="800000"/>
                          <a:headEnd/>
                          <a:tailEnd/>
                        </a:ln>
                      </a:spPr>
                    </a:pic>
                    <a:sp>
                      <a:nvSpPr>
                        <a:cNvPr id="12" name="Text Box 49"/>
                        <a:cNvSpPr txBox="1">
                          <a:spLocks noChangeArrowheads="1"/>
                        </a:cNvSpPr>
                      </a:nvSpPr>
                      <a:spPr bwMode="gray">
                        <a:xfrm>
                          <a:off x="5863855" y="5091459"/>
                          <a:ext cx="1054339" cy="299315"/>
                        </a:xfrm>
                        <a:prstGeom prst="rect">
                          <a:avLst/>
                        </a:prstGeom>
                        <a:noFill/>
                        <a:ln w="25400" algn="ctr">
                          <a:noFill/>
                          <a:miter lim="800000"/>
                          <a:headEnd/>
                          <a:tailEnd/>
                        </a:ln>
                      </a:spPr>
                      <a:txSp>
                        <a:txBody>
                          <a:bodyPr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ctr">
                              <a:spcBef>
                                <a:spcPct val="50000"/>
                              </a:spcBef>
                            </a:pPr>
                            <a:r>
                              <a:rPr lang="fr-FR" sz="1000" b="1" dirty="0">
                                <a:solidFill>
                                  <a:srgbClr val="3333CC"/>
                                </a:solidFill>
                              </a:rPr>
                              <a:t>Parent</a:t>
                            </a:r>
                          </a:p>
                        </a:txBody>
                        <a:useSpRect/>
                      </a:txSp>
                    </a:sp>
                    <a:pic>
                      <a:nvPicPr>
                        <a:cNvPr id="13" name="Picture 6" descr="j0432623"/>
                        <a:cNvPicPr>
                          <a:picLocks noChangeAspect="1" noChangeArrowheads="1"/>
                        </a:cNvPicPr>
                      </a:nvPicPr>
                      <a:blipFill>
                        <a:blip r:embed="rId27" cstate="print"/>
                        <a:srcRect/>
                        <a:stretch>
                          <a:fillRect/>
                        </a:stretch>
                      </a:blipFill>
                      <a:spPr bwMode="auto">
                        <a:xfrm>
                          <a:off x="6181249" y="4587403"/>
                          <a:ext cx="437668" cy="513688"/>
                        </a:xfrm>
                        <a:prstGeom prst="rect">
                          <a:avLst/>
                        </a:prstGeom>
                        <a:noFill/>
                        <a:ln w="9525">
                          <a:noFill/>
                          <a:miter lim="800000"/>
                          <a:headEnd/>
                          <a:tailEnd/>
                        </a:ln>
                      </a:spPr>
                    </a:pic>
                    <a:sp>
                      <a:nvSpPr>
                        <a:cNvPr id="14" name="AutoShape 29"/>
                        <a:cNvSpPr>
                          <a:spLocks noChangeArrowheads="1"/>
                        </a:cNvSpPr>
                      </a:nvSpPr>
                      <a:spPr bwMode="gray">
                        <a:xfrm>
                          <a:off x="5488172" y="4155356"/>
                          <a:ext cx="1768192" cy="1410820"/>
                        </a:xfrm>
                        <a:custGeom>
                          <a:avLst/>
                          <a:gdLst>
                            <a:gd name="T0" fmla="*/ 0 w 21600"/>
                            <a:gd name="T1" fmla="*/ 0 h 21600"/>
                            <a:gd name="T2" fmla="*/ 0 w 21600"/>
                            <a:gd name="T3" fmla="*/ 0 h 21600"/>
                            <a:gd name="T4" fmla="*/ 0 w 21600"/>
                            <a:gd name="T5" fmla="*/ 0 h 21600"/>
                            <a:gd name="T6" fmla="*/ 0 w 21600"/>
                            <a:gd name="T7" fmla="*/ 0 h 21600"/>
                            <a:gd name="T8" fmla="*/ 17694720 60000 65536"/>
                            <a:gd name="T9" fmla="*/ 11796480 60000 65536"/>
                            <a:gd name="T10" fmla="*/ 5898240 60000 65536"/>
                            <a:gd name="T11" fmla="*/ 0 60000 65536"/>
                            <a:gd name="T12" fmla="*/ 2166 w 21600"/>
                            <a:gd name="T13" fmla="*/ 12338 h 21600"/>
                            <a:gd name="T14" fmla="*/ 19434 w 21600"/>
                            <a:gd name="T15" fmla="*/ 18507 h 21600"/>
                          </a:gdLst>
                          <a:ahLst/>
                          <a:cxnLst>
                            <a:cxn ang="T8">
                              <a:pos x="T0" y="T1"/>
                            </a:cxn>
                            <a:cxn ang="T9">
                              <a:pos x="T2" y="T3"/>
                            </a:cxn>
                            <a:cxn ang="T10">
                              <a:pos x="T4" y="T5"/>
                            </a:cxn>
                            <a:cxn ang="T11">
                              <a:pos x="T6" y="T7"/>
                            </a:cxn>
                          </a:cxnLst>
                          <a:rect l="T12" t="T13" r="T14" b="T15"/>
                          <a:pathLst>
                            <a:path w="21600" h="21600">
                              <a:moveTo>
                                <a:pt x="10800" y="0"/>
                              </a:moveTo>
                              <a:lnTo>
                                <a:pt x="6480" y="6171"/>
                              </a:lnTo>
                              <a:lnTo>
                                <a:pt x="8640" y="6171"/>
                              </a:lnTo>
                              <a:lnTo>
                                <a:pt x="8640" y="12343"/>
                              </a:lnTo>
                              <a:lnTo>
                                <a:pt x="4320" y="12343"/>
                              </a:lnTo>
                              <a:lnTo>
                                <a:pt x="4320" y="9257"/>
                              </a:lnTo>
                              <a:lnTo>
                                <a:pt x="0" y="15429"/>
                              </a:lnTo>
                              <a:lnTo>
                                <a:pt x="4320" y="21600"/>
                              </a:lnTo>
                              <a:lnTo>
                                <a:pt x="4320" y="18514"/>
                              </a:lnTo>
                              <a:lnTo>
                                <a:pt x="17280" y="18514"/>
                              </a:lnTo>
                              <a:lnTo>
                                <a:pt x="17280" y="21600"/>
                              </a:lnTo>
                              <a:lnTo>
                                <a:pt x="21600" y="15429"/>
                              </a:lnTo>
                              <a:lnTo>
                                <a:pt x="17280" y="9257"/>
                              </a:lnTo>
                              <a:lnTo>
                                <a:pt x="17280" y="12343"/>
                              </a:lnTo>
                              <a:lnTo>
                                <a:pt x="12960" y="12343"/>
                              </a:lnTo>
                              <a:lnTo>
                                <a:pt x="12960" y="6171"/>
                              </a:lnTo>
                              <a:lnTo>
                                <a:pt x="15120" y="6171"/>
                              </a:lnTo>
                              <a:lnTo>
                                <a:pt x="10800" y="0"/>
                              </a:lnTo>
                              <a:close/>
                            </a:path>
                          </a:pathLst>
                        </a:custGeom>
                        <a:noFill/>
                        <a:ln w="25400" algn="ctr">
                          <a:solidFill>
                            <a:srgbClr val="000099"/>
                          </a:solidFill>
                          <a:miter lim="800000"/>
                          <a:headEnd/>
                          <a:tailEnd/>
                        </a:ln>
                      </a:spPr>
                      <a:txSp>
                        <a:txBody>
                          <a:bodyPr wrap="none" lIns="90000" tIns="72000" rIns="90000" bIns="72000" anchor="ct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endParaRPr lang="fr-FR"/>
                          </a:p>
                        </a:txBody>
                        <a:useSpRect/>
                      </a:txSp>
                    </a:sp>
                    <a:pic>
                      <a:nvPicPr>
                        <a:cNvPr id="15" name="Picture 47" descr="j0433953"/>
                        <a:cNvPicPr>
                          <a:picLocks noChangeAspect="1" noChangeArrowheads="1"/>
                        </a:cNvPicPr>
                      </a:nvPicPr>
                      <a:blipFill>
                        <a:blip r:embed="rId28" cstate="print"/>
                        <a:srcRect/>
                        <a:stretch>
                          <a:fillRect/>
                        </a:stretch>
                      </a:blipFill>
                      <a:spPr bwMode="auto">
                        <a:xfrm>
                          <a:off x="7539674" y="4371379"/>
                          <a:ext cx="547771" cy="500331"/>
                        </a:xfrm>
                        <a:prstGeom prst="rect">
                          <a:avLst/>
                        </a:prstGeom>
                        <a:noFill/>
                        <a:ln w="9525">
                          <a:noFill/>
                          <a:miter lim="800000"/>
                          <a:headEnd/>
                          <a:tailEnd/>
                        </a:ln>
                      </a:spPr>
                    </a:pic>
                    <a:sp>
                      <a:nvSpPr>
                        <a:cNvPr id="16" name="Text Box 48"/>
                        <a:cNvSpPr txBox="1">
                          <a:spLocks noChangeArrowheads="1"/>
                        </a:cNvSpPr>
                      </a:nvSpPr>
                      <a:spPr bwMode="gray">
                        <a:xfrm>
                          <a:off x="7044230" y="4916436"/>
                          <a:ext cx="1345374" cy="453183"/>
                        </a:xfrm>
                        <a:prstGeom prst="rect">
                          <a:avLst/>
                        </a:prstGeom>
                        <a:noFill/>
                        <a:ln w="25400" algn="ctr">
                          <a:noFill/>
                          <a:miter lim="800000"/>
                          <a:headEnd/>
                          <a:tailEnd/>
                        </a:ln>
                      </a:spPr>
                      <a:txSp>
                        <a:txBody>
                          <a:bodyPr wrap="square" lIns="90000" tIns="72000" rIns="90000" bIns="72000">
                            <a:spAutoFit/>
                          </a:bodyPr>
                          <a:lstStyle>
                            <a:defPPr>
                              <a:defRPr lang="de-DE"/>
                            </a:defPPr>
                            <a:lvl1pPr algn="l" rtl="0" fontAlgn="base">
                              <a:spcBef>
                                <a:spcPct val="40000"/>
                              </a:spcBef>
                              <a:spcAft>
                                <a:spcPct val="0"/>
                              </a:spcAft>
                              <a:buClr>
                                <a:schemeClr val="bg2"/>
                              </a:buClr>
                              <a:defRPr sz="1600" kern="1200">
                                <a:solidFill>
                                  <a:schemeClr val="tx1"/>
                                </a:solidFill>
                                <a:latin typeface="Arial" charset="0"/>
                                <a:ea typeface="+mn-ea"/>
                                <a:cs typeface="+mn-cs"/>
                              </a:defRPr>
                            </a:lvl1pPr>
                            <a:lvl2pPr marL="457200" algn="l" rtl="0" fontAlgn="base">
                              <a:spcBef>
                                <a:spcPct val="40000"/>
                              </a:spcBef>
                              <a:spcAft>
                                <a:spcPct val="0"/>
                              </a:spcAft>
                              <a:buClr>
                                <a:schemeClr val="bg2"/>
                              </a:buClr>
                              <a:defRPr sz="1600" kern="1200">
                                <a:solidFill>
                                  <a:schemeClr val="tx1"/>
                                </a:solidFill>
                                <a:latin typeface="Arial" charset="0"/>
                                <a:ea typeface="+mn-ea"/>
                                <a:cs typeface="+mn-cs"/>
                              </a:defRPr>
                            </a:lvl2pPr>
                            <a:lvl3pPr marL="914400" algn="l" rtl="0" fontAlgn="base">
                              <a:spcBef>
                                <a:spcPct val="40000"/>
                              </a:spcBef>
                              <a:spcAft>
                                <a:spcPct val="0"/>
                              </a:spcAft>
                              <a:buClr>
                                <a:schemeClr val="bg2"/>
                              </a:buClr>
                              <a:defRPr sz="1600" kern="1200">
                                <a:solidFill>
                                  <a:schemeClr val="tx1"/>
                                </a:solidFill>
                                <a:latin typeface="Arial" charset="0"/>
                                <a:ea typeface="+mn-ea"/>
                                <a:cs typeface="+mn-cs"/>
                              </a:defRPr>
                            </a:lvl3pPr>
                            <a:lvl4pPr marL="1371600" algn="l" rtl="0" fontAlgn="base">
                              <a:spcBef>
                                <a:spcPct val="40000"/>
                              </a:spcBef>
                              <a:spcAft>
                                <a:spcPct val="0"/>
                              </a:spcAft>
                              <a:buClr>
                                <a:schemeClr val="bg2"/>
                              </a:buClr>
                              <a:defRPr sz="1600" kern="1200">
                                <a:solidFill>
                                  <a:schemeClr val="tx1"/>
                                </a:solidFill>
                                <a:latin typeface="Arial" charset="0"/>
                                <a:ea typeface="+mn-ea"/>
                                <a:cs typeface="+mn-cs"/>
                              </a:defRPr>
                            </a:lvl4pPr>
                            <a:lvl5pPr marL="1828800" algn="l" rtl="0" fontAlgn="base">
                              <a:spcBef>
                                <a:spcPct val="40000"/>
                              </a:spcBef>
                              <a:spcAft>
                                <a:spcPct val="0"/>
                              </a:spcAft>
                              <a:buClr>
                                <a:schemeClr val="bg2"/>
                              </a:buClr>
                              <a:defRPr sz="1600" kern="1200">
                                <a:solidFill>
                                  <a:schemeClr val="tx1"/>
                                </a:solidFill>
                                <a:latin typeface="Arial" charset="0"/>
                                <a:ea typeface="+mn-ea"/>
                                <a:cs typeface="+mn-cs"/>
                              </a:defRPr>
                            </a:lvl5pPr>
                            <a:lvl6pPr marL="2286000" algn="l" defTabSz="914400" rtl="0" eaLnBrk="1" latinLnBrk="0" hangingPunct="1">
                              <a:defRPr sz="1600" kern="1200">
                                <a:solidFill>
                                  <a:schemeClr val="tx1"/>
                                </a:solidFill>
                                <a:latin typeface="Arial" charset="0"/>
                                <a:ea typeface="+mn-ea"/>
                                <a:cs typeface="+mn-cs"/>
                              </a:defRPr>
                            </a:lvl6pPr>
                            <a:lvl7pPr marL="2743200" algn="l" defTabSz="914400" rtl="0" eaLnBrk="1" latinLnBrk="0" hangingPunct="1">
                              <a:defRPr sz="1600" kern="1200">
                                <a:solidFill>
                                  <a:schemeClr val="tx1"/>
                                </a:solidFill>
                                <a:latin typeface="Arial" charset="0"/>
                                <a:ea typeface="+mn-ea"/>
                                <a:cs typeface="+mn-cs"/>
                              </a:defRPr>
                            </a:lvl7pPr>
                            <a:lvl8pPr marL="3200400" algn="l" defTabSz="914400" rtl="0" eaLnBrk="1" latinLnBrk="0" hangingPunct="1">
                              <a:defRPr sz="1600" kern="1200">
                                <a:solidFill>
                                  <a:schemeClr val="tx1"/>
                                </a:solidFill>
                                <a:latin typeface="Arial" charset="0"/>
                                <a:ea typeface="+mn-ea"/>
                                <a:cs typeface="+mn-cs"/>
                              </a:defRPr>
                            </a:lvl8pPr>
                            <a:lvl9pPr marL="3657600" algn="l" defTabSz="914400" rtl="0" eaLnBrk="1" latinLnBrk="0" hangingPunct="1">
                              <a:defRPr sz="1600" kern="1200">
                                <a:solidFill>
                                  <a:schemeClr val="tx1"/>
                                </a:solidFill>
                                <a:latin typeface="Arial" charset="0"/>
                                <a:ea typeface="+mn-ea"/>
                                <a:cs typeface="+mn-cs"/>
                              </a:defRPr>
                            </a:lvl9pPr>
                          </a:lstStyle>
                          <a:p>
                            <a:pPr algn="r">
                              <a:spcBef>
                                <a:spcPct val="50000"/>
                              </a:spcBef>
                            </a:pPr>
                            <a:r>
                              <a:rPr lang="fr-FR" sz="1000" b="1" dirty="0">
                                <a:solidFill>
                                  <a:srgbClr val="6699FF"/>
                                </a:solidFill>
                              </a:rPr>
                              <a:t>Les personnels </a:t>
                            </a:r>
                            <a:r>
                              <a:rPr lang="fr-FR" sz="1000" b="1" dirty="0" smtClean="0">
                                <a:solidFill>
                                  <a:srgbClr val="6699FF"/>
                                </a:solidFill>
                              </a:rPr>
                              <a:t>d’éducation</a:t>
                            </a:r>
                            <a:endParaRPr lang="fr-FR" sz="1000" b="1" dirty="0">
                              <a:solidFill>
                                <a:srgbClr val="6699FF"/>
                              </a:solidFill>
                            </a:endParaRPr>
                          </a:p>
                        </a:txBody>
                        <a:useSpRect/>
                      </a:txSp>
                    </a:sp>
                  </a:grpSp>
                </lc:lockedCanvas>
              </a:graphicData>
            </a:graphic>
          </wp:inline>
        </w:drawing>
      </w:r>
    </w:p>
    <w:p w:rsidR="003901B1" w:rsidRDefault="003901B1" w:rsidP="001C2766"/>
    <w:p w:rsidR="008A1A8E" w:rsidRDefault="008A1A8E" w:rsidP="008A1A8E">
      <w:pPr>
        <w:pStyle w:val="Titre2"/>
        <w:ind w:left="578" w:hanging="578"/>
      </w:pPr>
      <w:bookmarkStart w:id="21" w:name="_Toc317797044"/>
      <w:r>
        <w:t xml:space="preserve">Le personnel </w:t>
      </w:r>
      <w:r w:rsidR="00A815EC">
        <w:t>d’établissement</w:t>
      </w:r>
      <w:r>
        <w:t xml:space="preserve"> et autre</w:t>
      </w:r>
      <w:r w:rsidR="00870C9F">
        <w:t>s</w:t>
      </w:r>
      <w:r>
        <w:t xml:space="preserve"> personnel</w:t>
      </w:r>
      <w:r w:rsidR="00870C9F">
        <w:t>s</w:t>
      </w:r>
      <w:bookmarkEnd w:id="21"/>
    </w:p>
    <w:p w:rsidR="008A1A8E" w:rsidRDefault="00B71561" w:rsidP="008A1A8E">
      <w:r>
        <w:t>L</w:t>
      </w:r>
      <w:r w:rsidR="008A1A8E">
        <w:t>e</w:t>
      </w:r>
      <w:r>
        <w:t>s</w:t>
      </w:r>
      <w:r w:rsidR="008A1A8E">
        <w:t xml:space="preserve"> personnel</w:t>
      </w:r>
      <w:r>
        <w:t>s</w:t>
      </w:r>
      <w:r w:rsidR="008A1A8E">
        <w:t xml:space="preserve"> de direction, de vie scolaire, de santé</w:t>
      </w:r>
      <w:r w:rsidR="00A815EC">
        <w:t xml:space="preserve">, </w:t>
      </w:r>
      <w:r w:rsidR="008A1A8E">
        <w:t>d’orientation</w:t>
      </w:r>
      <w:r w:rsidR="00A815EC">
        <w:t>, le/la documentaliste</w:t>
      </w:r>
      <w:r w:rsidR="008A1A8E">
        <w:t xml:space="preserve"> </w:t>
      </w:r>
      <w:r w:rsidR="00A815EC">
        <w:t>et</w:t>
      </w:r>
      <w:r w:rsidR="00870C9F">
        <w:t xml:space="preserve"> </w:t>
      </w:r>
      <w:r w:rsidR="00DA0FED">
        <w:t>l’</w:t>
      </w:r>
      <w:r w:rsidR="001E0529">
        <w:t>administrateur local/</w:t>
      </w:r>
      <w:r w:rsidR="0097519F">
        <w:t>correspondant ENT</w:t>
      </w:r>
      <w:r w:rsidR="00A815EC">
        <w:t xml:space="preserve"> de l’ENT</w:t>
      </w:r>
      <w:r>
        <w:t xml:space="preserve"> peuvent communiquer avec l’ensemble des utilisateurs de l’établissement.</w:t>
      </w:r>
    </w:p>
    <w:p w:rsidR="00A815EC" w:rsidRDefault="00A815EC" w:rsidP="008A1A8E">
      <w:r>
        <w:t>Les autres personnels peuvent communiquer avec les personnels de l’établissement et les enseignants.</w:t>
      </w:r>
    </w:p>
    <w:p w:rsidR="00720CDA" w:rsidRDefault="007024C9" w:rsidP="001301CC">
      <w:pPr>
        <w:jc w:val="center"/>
      </w:pPr>
      <w:r>
        <w:rPr>
          <w:noProof/>
        </w:rPr>
        <w:lastRenderedPageBreak/>
        <w:drawing>
          <wp:inline distT="0" distB="0" distL="0" distR="0">
            <wp:extent cx="6480175" cy="3474720"/>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srcRect/>
                    <a:stretch>
                      <a:fillRect/>
                    </a:stretch>
                  </pic:blipFill>
                  <pic:spPr bwMode="auto">
                    <a:xfrm>
                      <a:off x="0" y="0"/>
                      <a:ext cx="6480175" cy="3474720"/>
                    </a:xfrm>
                    <a:prstGeom prst="rect">
                      <a:avLst/>
                    </a:prstGeom>
                    <a:noFill/>
                    <a:ln w="9525">
                      <a:noFill/>
                      <a:miter lim="800000"/>
                      <a:headEnd/>
                      <a:tailEnd/>
                    </a:ln>
                  </pic:spPr>
                </pic:pic>
              </a:graphicData>
            </a:graphic>
          </wp:inline>
        </w:drawing>
      </w:r>
    </w:p>
    <w:p w:rsidR="008A1A8E" w:rsidRDefault="008A1A8E" w:rsidP="001C2766"/>
    <w:p w:rsidR="007B33FC" w:rsidRPr="001C2766" w:rsidRDefault="007B33FC" w:rsidP="001C2766"/>
    <w:p w:rsidR="008221EE" w:rsidRDefault="008221EE" w:rsidP="009632A0">
      <w:pPr>
        <w:pStyle w:val="Titre1"/>
      </w:pPr>
      <w:bookmarkStart w:id="22" w:name="_Toc317797045"/>
      <w:r>
        <w:lastRenderedPageBreak/>
        <w:t>Présentation des droits et permissions</w:t>
      </w:r>
      <w:bookmarkEnd w:id="22"/>
    </w:p>
    <w:tbl>
      <w:tblPr>
        <w:tblW w:w="0" w:type="auto"/>
        <w:tblBorders>
          <w:bottom w:val="single" w:sz="18" w:space="0" w:color="1B9DD9"/>
        </w:tblBorders>
        <w:tblLook w:val="04A0"/>
      </w:tblPr>
      <w:tblGrid>
        <w:gridCol w:w="1242"/>
        <w:gridCol w:w="1843"/>
      </w:tblGrid>
      <w:tr w:rsidR="00E915C7" w:rsidTr="00E915C7">
        <w:trPr>
          <w:trHeight w:val="489"/>
        </w:trPr>
        <w:tc>
          <w:tcPr>
            <w:tcW w:w="1242" w:type="dxa"/>
          </w:tcPr>
          <w:p w:rsidR="00E915C7" w:rsidRDefault="007024C9" w:rsidP="00E915C7">
            <w:bookmarkStart w:id="23" w:name="_Toc248121062"/>
            <w:r>
              <w:rPr>
                <w:noProof/>
              </w:rPr>
              <w:drawing>
                <wp:inline distT="0" distB="0" distL="0" distR="0">
                  <wp:extent cx="596265" cy="596265"/>
                  <wp:effectExtent l="19050" t="0" r="0" b="0"/>
                  <wp:docPr id="10"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5" cstate="print"/>
                          <a:srcRect/>
                          <a:stretch>
                            <a:fillRect/>
                          </a:stretch>
                        </pic:blipFill>
                        <pic:spPr bwMode="auto">
                          <a:xfrm>
                            <a:off x="0" y="0"/>
                            <a:ext cx="596265" cy="596265"/>
                          </a:xfrm>
                          <a:prstGeom prst="rect">
                            <a:avLst/>
                          </a:prstGeom>
                          <a:noFill/>
                          <a:ln w="9525">
                            <a:noFill/>
                            <a:miter lim="800000"/>
                            <a:headEnd/>
                            <a:tailEnd/>
                          </a:ln>
                        </pic:spPr>
                      </pic:pic>
                    </a:graphicData>
                  </a:graphic>
                </wp:inline>
              </w:drawing>
            </w:r>
          </w:p>
        </w:tc>
        <w:tc>
          <w:tcPr>
            <w:tcW w:w="1843" w:type="dxa"/>
            <w:vAlign w:val="center"/>
          </w:tcPr>
          <w:p w:rsidR="00E915C7" w:rsidRDefault="00E915C7" w:rsidP="00E915C7">
            <w:pPr>
              <w:jc w:val="left"/>
            </w:pPr>
            <w:r w:rsidRPr="005D790B">
              <w:rPr>
                <w:b/>
                <w:color w:val="1B9DD9"/>
              </w:rPr>
              <w:t>Description</w:t>
            </w:r>
          </w:p>
        </w:tc>
      </w:tr>
    </w:tbl>
    <w:p w:rsidR="005C3C6D" w:rsidRDefault="005C3C6D" w:rsidP="00E915C7">
      <w:pPr>
        <w:pStyle w:val="ENT-Puce"/>
        <w:numPr>
          <w:ilvl w:val="0"/>
          <w:numId w:val="0"/>
        </w:numPr>
      </w:pPr>
    </w:p>
    <w:p w:rsidR="00134DBE" w:rsidRDefault="00D77280" w:rsidP="00E915C7">
      <w:pPr>
        <w:pStyle w:val="ENT-Puce"/>
        <w:numPr>
          <w:ilvl w:val="0"/>
          <w:numId w:val="0"/>
        </w:numPr>
      </w:pPr>
      <w:r>
        <w:t>L</w:t>
      </w:r>
      <w:r w:rsidR="00AA08D9">
        <w:t xml:space="preserve">es profils </w:t>
      </w:r>
      <w:r w:rsidR="00BC6C29">
        <w:t xml:space="preserve">d’utilisateurs ayant </w:t>
      </w:r>
      <w:r w:rsidR="00260B67">
        <w:t>été définis comme</w:t>
      </w:r>
      <w:r w:rsidR="00AA08D9">
        <w:t xml:space="preserve"> gestionnaire</w:t>
      </w:r>
      <w:r w:rsidR="008F2084">
        <w:t>s</w:t>
      </w:r>
      <w:r w:rsidR="0060664C">
        <w:t xml:space="preserve"> </w:t>
      </w:r>
      <w:r w:rsidR="00134DBE">
        <w:t>de service</w:t>
      </w:r>
      <w:r w:rsidR="00AA08D9">
        <w:t xml:space="preserve"> peuvent cr</w:t>
      </w:r>
      <w:r w:rsidR="00F132D6">
        <w:t xml:space="preserve">éer du contenu </w:t>
      </w:r>
      <w:r w:rsidR="00BC6C29">
        <w:t>dans l’</w:t>
      </w:r>
      <w:r w:rsidR="0060664C">
        <w:t>ENT. Une</w:t>
      </w:r>
      <w:r w:rsidR="00BC6C29">
        <w:t xml:space="preserve"> fois le nouveau </w:t>
      </w:r>
      <w:r w:rsidR="00260B67">
        <w:t>contenu</w:t>
      </w:r>
      <w:r>
        <w:t xml:space="preserve"> créé, c</w:t>
      </w:r>
      <w:r w:rsidR="00AA08D9">
        <w:t xml:space="preserve">es </w:t>
      </w:r>
      <w:r w:rsidR="00B65B1D">
        <w:t>gestionnaires</w:t>
      </w:r>
      <w:r w:rsidR="005604C7">
        <w:t xml:space="preserve"> attribuent des droits</w:t>
      </w:r>
      <w:r w:rsidR="008D46B4">
        <w:t xml:space="preserve"> et permissions</w:t>
      </w:r>
      <w:r w:rsidR="005604C7">
        <w:t xml:space="preserve"> </w:t>
      </w:r>
      <w:r w:rsidR="00477759">
        <w:t xml:space="preserve">aux </w:t>
      </w:r>
      <w:r>
        <w:t xml:space="preserve">autres </w:t>
      </w:r>
      <w:r w:rsidR="00AA08D9">
        <w:t xml:space="preserve">utilisateurs sur </w:t>
      </w:r>
      <w:r w:rsidR="00D9423A">
        <w:t>ce contenu</w:t>
      </w:r>
      <w:r w:rsidR="00AA08D9">
        <w:t>.</w:t>
      </w:r>
      <w:r w:rsidR="00134DBE">
        <w:t xml:space="preserve"> </w:t>
      </w:r>
      <w:r w:rsidR="00092DC8">
        <w:t>Ils</w:t>
      </w:r>
      <w:r w:rsidR="00AA08D9">
        <w:t xml:space="preserve"> </w:t>
      </w:r>
      <w:r w:rsidR="00B65B1D">
        <w:t>définissent</w:t>
      </w:r>
      <w:r w:rsidR="00AA08D9">
        <w:t xml:space="preserve"> </w:t>
      </w:r>
      <w:r w:rsidR="00BC6C29">
        <w:t xml:space="preserve">ainsi </w:t>
      </w:r>
      <w:r w:rsidR="005C3C6D">
        <w:t>les utilisateurs et</w:t>
      </w:r>
      <w:r w:rsidR="00AA08D9">
        <w:t>/ou groupes d’utilisateur</w:t>
      </w:r>
      <w:r w:rsidR="00F132D6">
        <w:t>s</w:t>
      </w:r>
      <w:r w:rsidR="00AA08D9">
        <w:t xml:space="preserve"> </w:t>
      </w:r>
      <w:r w:rsidR="00260B67">
        <w:t>qui pourront accéder au contenu et/ou le modifier</w:t>
      </w:r>
      <w:r w:rsidR="00AA08D9">
        <w:t xml:space="preserve">. </w:t>
      </w:r>
    </w:p>
    <w:p w:rsidR="00D77280" w:rsidRDefault="00D77280" w:rsidP="00E915C7">
      <w:pPr>
        <w:pStyle w:val="ENT-Puce"/>
        <w:numPr>
          <w:ilvl w:val="0"/>
          <w:numId w:val="0"/>
        </w:numPr>
      </w:pPr>
    </w:p>
    <w:p w:rsidR="00D0058C" w:rsidRDefault="00423E68" w:rsidP="00E915C7">
      <w:pPr>
        <w:pStyle w:val="ENT-Pointdattention"/>
        <w:numPr>
          <w:ilvl w:val="0"/>
          <w:numId w:val="0"/>
        </w:numPr>
      </w:pPr>
      <w:r>
        <w:t>Les droits et permissions sont dépendants des règles de communication</w:t>
      </w:r>
      <w:r w:rsidR="00B65B1D">
        <w:t>.</w:t>
      </w:r>
      <w:r>
        <w:t xml:space="preserve"> Un gestionnaire peut donner des droits sur le contenu qu’il a créé uniquement aux utilisateurs avec lesquels il peut communiquer.</w:t>
      </w:r>
      <w:r w:rsidR="00CA7734">
        <w:t xml:space="preserve"> </w:t>
      </w:r>
      <w:r w:rsidR="00846D47">
        <w:t xml:space="preserve">Le gestionnaire du forum a la possibilité de déléguer ces droits de gestionnaire du forum à un utilisateur au sein de l’établissement. </w:t>
      </w:r>
    </w:p>
    <w:p w:rsidR="00861FEE" w:rsidRDefault="00D77280" w:rsidP="00E915C7">
      <w:pPr>
        <w:pStyle w:val="ENT-Puce"/>
        <w:numPr>
          <w:ilvl w:val="0"/>
          <w:numId w:val="0"/>
        </w:numPr>
      </w:pPr>
      <w:r>
        <w:t>L</w:t>
      </w:r>
      <w:r w:rsidR="0060664C">
        <w:t>es</w:t>
      </w:r>
      <w:r w:rsidR="00861FEE">
        <w:t xml:space="preserve"> gestionnaires choisissent le type de droits qu’ils attribuent aux utilisateurs et</w:t>
      </w:r>
      <w:r w:rsidR="008404F5">
        <w:t>/</w:t>
      </w:r>
      <w:r w:rsidR="00134DBE">
        <w:t>ou</w:t>
      </w:r>
      <w:r w:rsidR="00861FEE">
        <w:t xml:space="preserve"> groupes </w:t>
      </w:r>
      <w:r w:rsidR="00134DBE">
        <w:t xml:space="preserve">d’utilisateurs sélectionnés </w:t>
      </w:r>
      <w:r w:rsidR="00861FEE">
        <w:t xml:space="preserve">: </w:t>
      </w:r>
    </w:p>
    <w:p w:rsidR="00861FEE" w:rsidRDefault="0060664C" w:rsidP="00861FEE">
      <w:pPr>
        <w:pStyle w:val="ENT-Puce"/>
        <w:numPr>
          <w:ilvl w:val="0"/>
          <w:numId w:val="27"/>
        </w:numPr>
      </w:pPr>
      <w:r>
        <w:t>Les droits</w:t>
      </w:r>
      <w:r w:rsidR="00861FEE">
        <w:t xml:space="preserve"> </w:t>
      </w:r>
      <w:r w:rsidR="00134DBE">
        <w:t xml:space="preserve">de </w:t>
      </w:r>
      <w:r w:rsidR="00861FEE">
        <w:t xml:space="preserve">lecture permettant la consultation des contenus </w:t>
      </w:r>
      <w:r w:rsidR="005604C7">
        <w:t>cré</w:t>
      </w:r>
      <w:r w:rsidR="00134DBE">
        <w:t>és</w:t>
      </w:r>
      <w:r w:rsidR="006853BE">
        <w:t xml:space="preserve"> </w:t>
      </w:r>
      <w:r w:rsidR="00601ED6">
        <w:t>;</w:t>
      </w:r>
    </w:p>
    <w:p w:rsidR="006142F0" w:rsidRDefault="0060664C" w:rsidP="00423E68">
      <w:pPr>
        <w:pStyle w:val="ENT-Puce"/>
        <w:numPr>
          <w:ilvl w:val="0"/>
          <w:numId w:val="27"/>
        </w:numPr>
      </w:pPr>
      <w:r>
        <w:t>Les droits</w:t>
      </w:r>
      <w:r w:rsidR="00861FEE">
        <w:t xml:space="preserve"> </w:t>
      </w:r>
      <w:r w:rsidR="00134DBE">
        <w:t>d’</w:t>
      </w:r>
      <w:r w:rsidR="00861FEE">
        <w:t xml:space="preserve">écriture permettant la consultation, la modification et la possibilité d’ajouter </w:t>
      </w:r>
      <w:r w:rsidR="00134DBE">
        <w:t>du contenu</w:t>
      </w:r>
      <w:r w:rsidR="00861FEE">
        <w:t>.</w:t>
      </w:r>
      <w:r w:rsidR="00423E68">
        <w:t xml:space="preserve"> </w:t>
      </w:r>
      <w:r w:rsidR="00575579">
        <w:t xml:space="preserve">L’utilisateur ayant </w:t>
      </w:r>
      <w:r w:rsidR="00134DBE">
        <w:t xml:space="preserve">des </w:t>
      </w:r>
      <w:r w:rsidR="00575579">
        <w:t>droit</w:t>
      </w:r>
      <w:r w:rsidR="00134DBE">
        <w:t>s</w:t>
      </w:r>
      <w:r w:rsidR="00575579">
        <w:t xml:space="preserve"> d’écriture </w:t>
      </w:r>
      <w:r w:rsidR="00134DBE">
        <w:t>ne peut</w:t>
      </w:r>
      <w:r w:rsidR="00575579">
        <w:t xml:space="preserve"> supprimer les contenus </w:t>
      </w:r>
      <w:r w:rsidR="005604C7">
        <w:t>cré</w:t>
      </w:r>
      <w:r w:rsidR="00134DBE">
        <w:t>és</w:t>
      </w:r>
      <w:r w:rsidR="005604C7">
        <w:t xml:space="preserve"> par le</w:t>
      </w:r>
      <w:r w:rsidR="00575579">
        <w:t xml:space="preserve"> gestionnaire</w:t>
      </w:r>
      <w:r w:rsidR="00134DBE">
        <w:t xml:space="preserve"> de service</w:t>
      </w:r>
      <w:r w:rsidR="00575579">
        <w:t xml:space="preserve">. </w:t>
      </w:r>
    </w:p>
    <w:p w:rsidR="00EB5084" w:rsidRDefault="006853BE" w:rsidP="00EB5084">
      <w:pPr>
        <w:pStyle w:val="ENT-Puce"/>
        <w:numPr>
          <w:ilvl w:val="0"/>
          <w:numId w:val="27"/>
        </w:numPr>
      </w:pPr>
      <w:r>
        <w:t xml:space="preserve">Le gestionnaire </w:t>
      </w:r>
      <w:r w:rsidR="00EB5084">
        <w:t>a la possibilité de déléguer ces droits de gestionnaire du forum à un utilisateur au sein de l’établissement (lecture/ écriture / suppression).</w:t>
      </w:r>
    </w:p>
    <w:p w:rsidR="00861FEE" w:rsidRDefault="00861FEE" w:rsidP="000D626C">
      <w:pPr>
        <w:pStyle w:val="ENT-Puce"/>
        <w:numPr>
          <w:ilvl w:val="0"/>
          <w:numId w:val="0"/>
        </w:numPr>
      </w:pPr>
    </w:p>
    <w:p w:rsidR="00D0058C" w:rsidRDefault="00D0058C" w:rsidP="00D0058C">
      <w:pPr>
        <w:pStyle w:val="ENT-Pointdattention"/>
        <w:jc w:val="both"/>
      </w:pPr>
      <w:r>
        <w:t>L’</w:t>
      </w:r>
      <w:r w:rsidR="001E0529">
        <w:t>administrateur local/</w:t>
      </w:r>
      <w:r w:rsidR="0097519F">
        <w:t>correspondant ENT</w:t>
      </w:r>
      <w:r>
        <w:t xml:space="preserve"> a, par défaut, des droits </w:t>
      </w:r>
      <w:r w:rsidR="002C7C28">
        <w:t>en écriture</w:t>
      </w:r>
      <w:r>
        <w:t xml:space="preserve"> sur l’ensemble </w:t>
      </w:r>
      <w:r w:rsidR="002C7C28">
        <w:t>des contenus créés dans l</w:t>
      </w:r>
      <w:r>
        <w:t xml:space="preserve">es services paramétrables de l’ENT. </w:t>
      </w:r>
    </w:p>
    <w:p w:rsidR="00D0058C" w:rsidRDefault="00D0058C" w:rsidP="000D626C">
      <w:pPr>
        <w:pStyle w:val="ENT-Puce"/>
        <w:numPr>
          <w:ilvl w:val="0"/>
          <w:numId w:val="0"/>
        </w:numPr>
      </w:pPr>
    </w:p>
    <w:p w:rsidR="006853BE" w:rsidRDefault="006853BE" w:rsidP="000D626C">
      <w:pPr>
        <w:pStyle w:val="ENT-Puce"/>
        <w:numPr>
          <w:ilvl w:val="0"/>
          <w:numId w:val="0"/>
        </w:numPr>
      </w:pPr>
    </w:p>
    <w:p w:rsidR="006853BE" w:rsidRDefault="006853BE" w:rsidP="000D626C">
      <w:pPr>
        <w:pStyle w:val="ENT-Puce"/>
        <w:numPr>
          <w:ilvl w:val="0"/>
          <w:numId w:val="0"/>
        </w:numPr>
      </w:pPr>
    </w:p>
    <w:p w:rsidR="006853BE" w:rsidRDefault="006853BE" w:rsidP="000D626C">
      <w:pPr>
        <w:pStyle w:val="ENT-Puce"/>
        <w:numPr>
          <w:ilvl w:val="0"/>
          <w:numId w:val="0"/>
        </w:numPr>
      </w:pPr>
    </w:p>
    <w:p w:rsidR="006853BE" w:rsidRDefault="006853BE" w:rsidP="000D626C">
      <w:pPr>
        <w:pStyle w:val="ENT-Puce"/>
        <w:numPr>
          <w:ilvl w:val="0"/>
          <w:numId w:val="0"/>
        </w:numPr>
      </w:pPr>
    </w:p>
    <w:p w:rsidR="006853BE" w:rsidRDefault="006853BE" w:rsidP="000D626C">
      <w:pPr>
        <w:pStyle w:val="ENT-Puce"/>
        <w:numPr>
          <w:ilvl w:val="0"/>
          <w:numId w:val="0"/>
        </w:numPr>
      </w:pPr>
    </w:p>
    <w:p w:rsidR="006853BE" w:rsidRDefault="006853BE" w:rsidP="000D626C">
      <w:pPr>
        <w:pStyle w:val="ENT-Puce"/>
        <w:numPr>
          <w:ilvl w:val="0"/>
          <w:numId w:val="0"/>
        </w:numPr>
      </w:pPr>
    </w:p>
    <w:p w:rsidR="008221EE" w:rsidRDefault="008221EE" w:rsidP="008221EE">
      <w:pPr>
        <w:pStyle w:val="Titre2"/>
        <w:ind w:left="578" w:hanging="578"/>
      </w:pPr>
      <w:bookmarkStart w:id="24" w:name="_Toc317797046"/>
      <w:r>
        <w:lastRenderedPageBreak/>
        <w:t xml:space="preserve">Comment </w:t>
      </w:r>
      <w:r w:rsidR="00A237BA">
        <w:t>définit</w:t>
      </w:r>
      <w:r>
        <w:t>-on des droits et permissions </w:t>
      </w:r>
      <w:r w:rsidR="00294068">
        <w:t>sur un contenu</w:t>
      </w:r>
      <w:r w:rsidR="008404F5">
        <w:t xml:space="preserve"> </w:t>
      </w:r>
      <w:r>
        <w:t>?</w:t>
      </w:r>
      <w:bookmarkEnd w:id="24"/>
    </w:p>
    <w:p w:rsidR="00B65B1D" w:rsidRPr="00E915C7" w:rsidRDefault="00B65B1D" w:rsidP="00E915C7">
      <w:pPr>
        <w:pStyle w:val="ENT-Puce"/>
        <w:numPr>
          <w:ilvl w:val="0"/>
          <w:numId w:val="0"/>
        </w:numPr>
      </w:pPr>
    </w:p>
    <w:tbl>
      <w:tblPr>
        <w:tblW w:w="0" w:type="auto"/>
        <w:tblBorders>
          <w:bottom w:val="single" w:sz="18" w:space="0" w:color="1B9DD9"/>
        </w:tblBorders>
        <w:tblLook w:val="04A0"/>
      </w:tblPr>
      <w:tblGrid>
        <w:gridCol w:w="1176"/>
        <w:gridCol w:w="1909"/>
      </w:tblGrid>
      <w:tr w:rsidR="00E915C7" w:rsidTr="00E915C7">
        <w:trPr>
          <w:trHeight w:val="443"/>
        </w:trPr>
        <w:tc>
          <w:tcPr>
            <w:tcW w:w="1176" w:type="dxa"/>
          </w:tcPr>
          <w:p w:rsidR="00E915C7" w:rsidRDefault="007024C9" w:rsidP="00E915C7">
            <w:r>
              <w:rPr>
                <w:noProof/>
              </w:rPr>
              <w:drawing>
                <wp:inline distT="0" distB="0" distL="0" distR="0">
                  <wp:extent cx="548640" cy="548640"/>
                  <wp:effectExtent l="19050" t="0" r="3810" b="0"/>
                  <wp:docPr id="11" name="Image 27"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action"/>
                          <pic:cNvPicPr>
                            <a:picLocks noChangeAspect="1" noChangeArrowheads="1"/>
                          </pic:cNvPicPr>
                        </pic:nvPicPr>
                        <pic:blipFill>
                          <a:blip r:embed="rId11"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1909" w:type="dxa"/>
            <w:vAlign w:val="center"/>
          </w:tcPr>
          <w:p w:rsidR="00E915C7" w:rsidRDefault="00FF3153" w:rsidP="00E915C7">
            <w:pPr>
              <w:jc w:val="left"/>
            </w:pPr>
            <w:r>
              <w:rPr>
                <w:b/>
                <w:color w:val="1B9DD9"/>
              </w:rPr>
              <w:t>P</w:t>
            </w:r>
            <w:r w:rsidR="00E915C7" w:rsidRPr="005D790B">
              <w:rPr>
                <w:b/>
                <w:color w:val="1B9DD9"/>
              </w:rPr>
              <w:t>as à pas</w:t>
            </w:r>
          </w:p>
        </w:tc>
      </w:tr>
    </w:tbl>
    <w:p w:rsidR="00E915C7" w:rsidRDefault="00E915C7" w:rsidP="00E915C7"/>
    <w:p w:rsidR="005E695E" w:rsidRDefault="00CB6B4B" w:rsidP="00E915C7">
      <w:r>
        <w:t>Un utilisateur peut donner des droits et permissions à d’autres utilisateurs sur l’ensemble du contenu qu’il crée dans les services pour lesquels il est défini comme gestionnaire.</w:t>
      </w:r>
    </w:p>
    <w:p w:rsidR="0060664C" w:rsidRDefault="0060664C" w:rsidP="00E915C7"/>
    <w:tbl>
      <w:tblPr>
        <w:tblStyle w:val="Grilledutableau"/>
        <w:tblW w:w="10445" w:type="dxa"/>
        <w:tblLayout w:type="fixed"/>
        <w:tblLook w:val="04A0"/>
      </w:tblPr>
      <w:tblGrid>
        <w:gridCol w:w="1104"/>
        <w:gridCol w:w="9341"/>
      </w:tblGrid>
      <w:tr w:rsidR="00E915C7" w:rsidRPr="00283C9F" w:rsidTr="008C24F4">
        <w:trPr>
          <w:trHeight w:val="154"/>
        </w:trPr>
        <w:tc>
          <w:tcPr>
            <w:tcW w:w="1104" w:type="dxa"/>
          </w:tcPr>
          <w:p w:rsidR="00E915C7" w:rsidRPr="00283C9F" w:rsidRDefault="00E915C7" w:rsidP="00E915C7">
            <w:pPr>
              <w:pStyle w:val="BodyText"/>
              <w:jc w:val="center"/>
              <w:rPr>
                <w:b/>
                <w:szCs w:val="24"/>
              </w:rPr>
            </w:pPr>
            <w:r w:rsidRPr="00283C9F">
              <w:rPr>
                <w:b/>
                <w:szCs w:val="24"/>
              </w:rPr>
              <w:t>Etapes</w:t>
            </w:r>
          </w:p>
        </w:tc>
        <w:tc>
          <w:tcPr>
            <w:tcW w:w="9341" w:type="dxa"/>
          </w:tcPr>
          <w:p w:rsidR="00E915C7" w:rsidRPr="00283C9F" w:rsidRDefault="00E915C7" w:rsidP="00E915C7">
            <w:pPr>
              <w:pStyle w:val="BodyText"/>
              <w:jc w:val="center"/>
              <w:rPr>
                <w:b/>
                <w:szCs w:val="24"/>
              </w:rPr>
            </w:pPr>
            <w:r w:rsidRPr="00283C9F">
              <w:rPr>
                <w:b/>
                <w:szCs w:val="24"/>
              </w:rPr>
              <w:t>Description</w:t>
            </w:r>
          </w:p>
        </w:tc>
      </w:tr>
      <w:tr w:rsidR="00CB6B4B" w:rsidTr="008C24F4">
        <w:trPr>
          <w:trHeight w:val="154"/>
        </w:trPr>
        <w:tc>
          <w:tcPr>
            <w:tcW w:w="1104" w:type="dxa"/>
          </w:tcPr>
          <w:p w:rsidR="00CB6B4B" w:rsidRDefault="007024C9" w:rsidP="00E915C7">
            <w:pPr>
              <w:jc w:val="center"/>
              <w:rPr>
                <w:noProof/>
              </w:rPr>
            </w:pPr>
            <w:r>
              <w:rPr>
                <w:noProof/>
              </w:rPr>
              <w:drawing>
                <wp:inline distT="0" distB="0" distL="0" distR="0">
                  <wp:extent cx="325755" cy="270510"/>
                  <wp:effectExtent l="19050" t="0" r="0" b="0"/>
                  <wp:docPr id="12" name="Obje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3"/>
                          <pic:cNvPicPr>
                            <a:picLocks noChangeAspect="1" noChangeArrowheads="1"/>
                          </pic:cNvPicPr>
                        </pic:nvPicPr>
                        <pic:blipFill>
                          <a:blip r:embed="rId12" cstate="print"/>
                          <a:srcRect l="-2684" t="-4218" r="-1343" b="-4218"/>
                          <a:stretch>
                            <a:fillRect/>
                          </a:stretch>
                        </pic:blipFill>
                        <pic:spPr bwMode="auto">
                          <a:xfrm>
                            <a:off x="0" y="0"/>
                            <a:ext cx="325755" cy="270510"/>
                          </a:xfrm>
                          <a:prstGeom prst="rect">
                            <a:avLst/>
                          </a:prstGeom>
                          <a:noFill/>
                          <a:ln w="9525">
                            <a:noFill/>
                            <a:miter lim="800000"/>
                            <a:headEnd/>
                            <a:tailEnd/>
                          </a:ln>
                        </pic:spPr>
                      </pic:pic>
                    </a:graphicData>
                  </a:graphic>
                </wp:inline>
              </w:drawing>
            </w:r>
          </w:p>
        </w:tc>
        <w:tc>
          <w:tcPr>
            <w:tcW w:w="9341" w:type="dxa"/>
          </w:tcPr>
          <w:p w:rsidR="00CB6B4B" w:rsidRDefault="00CB6B4B" w:rsidP="00CB6B4B">
            <w:pPr>
              <w:pStyle w:val="ENT-Action"/>
            </w:pPr>
            <w:r>
              <w:t>Après avoir créé et enregistré du c</w:t>
            </w:r>
            <w:r w:rsidR="00477759">
              <w:t xml:space="preserve">ontenu, </w:t>
            </w:r>
            <w:proofErr w:type="gramStart"/>
            <w:r w:rsidR="00477759">
              <w:t>cliquer</w:t>
            </w:r>
            <w:proofErr w:type="gramEnd"/>
            <w:r w:rsidR="00D9423A">
              <w:t xml:space="preserve"> sur l’onglet « D</w:t>
            </w:r>
            <w:r>
              <w:t>roits et permissions</w:t>
            </w:r>
            <w:r w:rsidR="00BF6382">
              <w:t> »</w:t>
            </w:r>
          </w:p>
          <w:p w:rsidR="00CB6B4B" w:rsidRDefault="00CB6B4B" w:rsidP="00773A3C">
            <w:pPr>
              <w:pStyle w:val="ENT-Action"/>
              <w:numPr>
                <w:ilvl w:val="0"/>
                <w:numId w:val="0"/>
              </w:numPr>
              <w:ind w:left="33"/>
            </w:pPr>
            <w:r>
              <w:t xml:space="preserve">Ex : ici le service </w:t>
            </w:r>
            <w:r w:rsidR="00773A3C">
              <w:t>Forum</w:t>
            </w:r>
          </w:p>
          <w:p w:rsidR="00453D18" w:rsidRDefault="005B2712" w:rsidP="00773A3C">
            <w:pPr>
              <w:pStyle w:val="ENT-Action"/>
              <w:numPr>
                <w:ilvl w:val="0"/>
                <w:numId w:val="0"/>
              </w:numPr>
              <w:ind w:left="33"/>
            </w:pPr>
            <w:r>
              <w:rPr>
                <w:noProof/>
                <w:lang w:eastAsia="fr-FR"/>
              </w:rPr>
              <w:pict>
                <v:rect id="_x0000_s1766" style="position:absolute;left:0;text-align:left;margin-left:375.95pt;margin-top:19.5pt;width:72.65pt;height:13.4pt;z-index:251666944" filled="f" strokecolor="red" strokeweight="2.25pt"/>
              </w:pict>
            </w:r>
            <w:r w:rsidR="00403252">
              <w:rPr>
                <w:noProof/>
                <w:lang w:eastAsia="fr-FR"/>
              </w:rPr>
              <w:drawing>
                <wp:inline distT="0" distB="0" distL="0" distR="0">
                  <wp:extent cx="5794375" cy="1842770"/>
                  <wp:effectExtent l="19050" t="0" r="0" b="0"/>
                  <wp:docPr id="32" name="Image 31" descr="Création_for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éation_forum.png"/>
                          <pic:cNvPicPr/>
                        </pic:nvPicPr>
                        <pic:blipFill>
                          <a:blip r:embed="rId30" cstate="print"/>
                          <a:stretch>
                            <a:fillRect/>
                          </a:stretch>
                        </pic:blipFill>
                        <pic:spPr>
                          <a:xfrm>
                            <a:off x="0" y="0"/>
                            <a:ext cx="5794375" cy="1842770"/>
                          </a:xfrm>
                          <a:prstGeom prst="rect">
                            <a:avLst/>
                          </a:prstGeom>
                        </pic:spPr>
                      </pic:pic>
                    </a:graphicData>
                  </a:graphic>
                </wp:inline>
              </w:drawing>
            </w:r>
          </w:p>
          <w:p w:rsidR="00CB6B4B" w:rsidRDefault="00CB6B4B" w:rsidP="00773A3C">
            <w:pPr>
              <w:pStyle w:val="ENT-Action"/>
              <w:numPr>
                <w:ilvl w:val="0"/>
                <w:numId w:val="0"/>
              </w:numPr>
              <w:ind w:left="510" w:hanging="510"/>
              <w:jc w:val="center"/>
            </w:pPr>
            <w:r>
              <w:t xml:space="preserve"> </w:t>
            </w:r>
          </w:p>
        </w:tc>
      </w:tr>
      <w:tr w:rsidR="00E915C7" w:rsidTr="008C24F4">
        <w:trPr>
          <w:trHeight w:val="154"/>
        </w:trPr>
        <w:tc>
          <w:tcPr>
            <w:tcW w:w="1104" w:type="dxa"/>
          </w:tcPr>
          <w:p w:rsidR="00E915C7" w:rsidRDefault="007024C9" w:rsidP="00E915C7">
            <w:pPr>
              <w:jc w:val="center"/>
            </w:pPr>
            <w:r>
              <w:rPr>
                <w:noProof/>
              </w:rPr>
              <w:drawing>
                <wp:inline distT="0" distB="0" distL="0" distR="0">
                  <wp:extent cx="341630" cy="270510"/>
                  <wp:effectExtent l="19050" t="0" r="0" b="0"/>
                  <wp:docPr id="14" name="Obje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5"/>
                          <pic:cNvPicPr>
                            <a:picLocks noChangeAspect="1" noChangeArrowheads="1"/>
                          </pic:cNvPicPr>
                        </pic:nvPicPr>
                        <pic:blipFill>
                          <a:blip r:embed="rId14" cstate="print"/>
                          <a:srcRect l="-2684" t="-4218" r="-1343" b="-4218"/>
                          <a:stretch>
                            <a:fillRect/>
                          </a:stretch>
                        </pic:blipFill>
                        <pic:spPr bwMode="auto">
                          <a:xfrm>
                            <a:off x="0" y="0"/>
                            <a:ext cx="341630" cy="270510"/>
                          </a:xfrm>
                          <a:prstGeom prst="rect">
                            <a:avLst/>
                          </a:prstGeom>
                          <a:noFill/>
                          <a:ln w="9525">
                            <a:noFill/>
                            <a:miter lim="800000"/>
                            <a:headEnd/>
                            <a:tailEnd/>
                          </a:ln>
                        </pic:spPr>
                      </pic:pic>
                    </a:graphicData>
                  </a:graphic>
                </wp:inline>
              </w:drawing>
            </w:r>
          </w:p>
        </w:tc>
        <w:tc>
          <w:tcPr>
            <w:tcW w:w="9341" w:type="dxa"/>
          </w:tcPr>
          <w:p w:rsidR="00CB6B4B" w:rsidRDefault="00CB6B4B" w:rsidP="00CB6B4B">
            <w:pPr>
              <w:pStyle w:val="ENT-Rsultat"/>
            </w:pPr>
            <w:r>
              <w:t>La fenêtre de définition des « Droits et permissions » s’affiche :</w:t>
            </w:r>
          </w:p>
          <w:p w:rsidR="00CB6B4B" w:rsidRDefault="005B2712" w:rsidP="00CB6B4B">
            <w:pPr>
              <w:pStyle w:val="ENT-Action"/>
              <w:numPr>
                <w:ilvl w:val="0"/>
                <w:numId w:val="0"/>
              </w:numPr>
              <w:ind w:left="510" w:hanging="510"/>
              <w:jc w:val="center"/>
            </w:pPr>
            <w:r>
              <w:rPr>
                <w:noProof/>
                <w:lang w:eastAsia="fr-FR"/>
              </w:rPr>
              <w:pict>
                <v:rect id="_x0000_s1890" style="position:absolute;left:0;text-align:left;margin-left:327.8pt;margin-top:54.5pt;width:21.85pt;height:14.25pt;z-index:251683328" filled="f" strokecolor="red" strokeweight="2.25pt"/>
              </w:pict>
            </w:r>
            <w:r>
              <w:rPr>
                <w:noProof/>
                <w:lang w:eastAsia="fr-FR"/>
              </w:rPr>
              <w:pict>
                <v:rect id="_x0000_s1767" style="position:absolute;left:0;text-align:left;margin-left:327.8pt;margin-top:95.5pt;width:21.85pt;height:14.25pt;z-index:251667968" filled="f" strokecolor="red" strokeweight="2.25pt"/>
              </w:pict>
            </w:r>
            <w:r w:rsidR="000416EC" w:rsidRPr="000416EC">
              <w:rPr>
                <w:noProof/>
                <w:lang w:eastAsia="fr-FR"/>
              </w:rPr>
              <w:drawing>
                <wp:inline distT="0" distB="0" distL="0" distR="0">
                  <wp:extent cx="4343400" cy="1737360"/>
                  <wp:effectExtent l="19050" t="0" r="0" b="0"/>
                  <wp:docPr id="499" name="Image 498" descr="2011-12-23_1507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2-23_1507_001.png"/>
                          <pic:cNvPicPr/>
                        </pic:nvPicPr>
                        <pic:blipFill>
                          <a:blip r:embed="rId31" cstate="print"/>
                          <a:srcRect l="2886" t="29577" r="5223" b="3521"/>
                          <a:stretch>
                            <a:fillRect/>
                          </a:stretch>
                        </pic:blipFill>
                        <pic:spPr>
                          <a:xfrm>
                            <a:off x="0" y="0"/>
                            <a:ext cx="4343400" cy="1737360"/>
                          </a:xfrm>
                          <a:prstGeom prst="rect">
                            <a:avLst/>
                          </a:prstGeom>
                        </pic:spPr>
                      </pic:pic>
                    </a:graphicData>
                  </a:graphic>
                </wp:inline>
              </w:drawing>
            </w:r>
          </w:p>
          <w:p w:rsidR="00CB6B4B" w:rsidRDefault="00CB6B4B" w:rsidP="00CB6B4B">
            <w:pPr>
              <w:pStyle w:val="ENT-Action"/>
              <w:tabs>
                <w:tab w:val="num" w:pos="686"/>
              </w:tabs>
              <w:ind w:left="686"/>
            </w:pPr>
            <w:r>
              <w:t>Clique</w:t>
            </w:r>
            <w:r w:rsidR="00477759">
              <w:t>r</w:t>
            </w:r>
            <w:r>
              <w:t xml:space="preserve"> sur l’</w:t>
            </w:r>
            <w:r w:rsidR="002C7C28">
              <w:t>icône</w:t>
            </w:r>
            <w:r>
              <w:t xml:space="preserve"> </w:t>
            </w:r>
            <w:r w:rsidR="007024C9">
              <w:rPr>
                <w:noProof/>
                <w:lang w:eastAsia="fr-FR"/>
              </w:rPr>
              <w:drawing>
                <wp:inline distT="0" distB="0" distL="0" distR="0">
                  <wp:extent cx="182880" cy="207010"/>
                  <wp:effectExtent l="19050" t="19050" r="26670" b="21590"/>
                  <wp:docPr id="16"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32" cstate="print"/>
                          <a:srcRect/>
                          <a:stretch>
                            <a:fillRect/>
                          </a:stretch>
                        </pic:blipFill>
                        <pic:spPr bwMode="auto">
                          <a:xfrm>
                            <a:off x="0" y="0"/>
                            <a:ext cx="182880" cy="207010"/>
                          </a:xfrm>
                          <a:prstGeom prst="rect">
                            <a:avLst/>
                          </a:prstGeom>
                          <a:noFill/>
                          <a:ln w="3175" cmpd="sng">
                            <a:solidFill>
                              <a:srgbClr val="7F7F7F"/>
                            </a:solidFill>
                            <a:miter lim="800000"/>
                            <a:headEnd/>
                            <a:tailEnd/>
                          </a:ln>
                          <a:effectLst/>
                        </pic:spPr>
                      </pic:pic>
                    </a:graphicData>
                  </a:graphic>
                </wp:inline>
              </w:drawing>
            </w:r>
            <w:r>
              <w:t xml:space="preserve"> pour ajouter un groupe d’utilisateurs</w:t>
            </w:r>
            <w:r w:rsidR="001A18E0">
              <w:t xml:space="preserve"> ou un utilisateur</w:t>
            </w:r>
            <w:r>
              <w:t>.</w:t>
            </w:r>
          </w:p>
          <w:p w:rsidR="00CB6B4B" w:rsidRDefault="00CB6B4B" w:rsidP="00CB6B4B">
            <w:pPr>
              <w:pStyle w:val="ENT-Rsultat"/>
            </w:pPr>
            <w:r>
              <w:t>La fenêtre « Rechercher un ou plusieurs groupes d’acteurs » s’affiche :</w:t>
            </w:r>
          </w:p>
          <w:p w:rsidR="00CB6B4B" w:rsidRDefault="005B2712" w:rsidP="00294068">
            <w:pPr>
              <w:pStyle w:val="ENT-Action"/>
              <w:numPr>
                <w:ilvl w:val="0"/>
                <w:numId w:val="0"/>
              </w:numPr>
              <w:ind w:left="510" w:hanging="510"/>
              <w:jc w:val="center"/>
            </w:pPr>
            <w:r>
              <w:rPr>
                <w:noProof/>
                <w:lang w:eastAsia="fr-FR"/>
              </w:rPr>
              <w:lastRenderedPageBreak/>
              <w:pict>
                <v:rect id="_x0000_s1785" style="position:absolute;left:0;text-align:left;margin-left:54.9pt;margin-top:35.05pt;width:168.85pt;height:33.5pt;z-index:251668992" filled="f" strokecolor="red" strokeweight="2.25pt"/>
              </w:pict>
            </w:r>
            <w:r>
              <w:rPr>
                <w:noProof/>
                <w:lang w:eastAsia="fr-FR"/>
              </w:rPr>
              <w:pict>
                <v:rect id="_x0000_s1786" style="position:absolute;left:0;text-align:left;margin-left:254.3pt;margin-top:16.35pt;width:107.6pt;height:18.7pt;z-index:251670016" filled="f" strokecolor="red" strokeweight="2.25pt"/>
              </w:pict>
            </w:r>
            <w:r w:rsidR="001A18E0">
              <w:rPr>
                <w:noProof/>
                <w:lang w:eastAsia="fr-FR"/>
              </w:rPr>
              <w:drawing>
                <wp:inline distT="0" distB="0" distL="0" distR="0">
                  <wp:extent cx="4529455" cy="2626360"/>
                  <wp:effectExtent l="19050" t="0" r="4445" b="0"/>
                  <wp:docPr id="34" name="Image 11" descr="DROITS ET PERMISSION renommage des bout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ROITS ET PERMISSION renommage des boutons"/>
                          <pic:cNvPicPr>
                            <a:picLocks noChangeAspect="1" noChangeArrowheads="1"/>
                          </pic:cNvPicPr>
                        </pic:nvPicPr>
                        <pic:blipFill>
                          <a:blip r:embed="rId33" cstate="print"/>
                          <a:srcRect/>
                          <a:stretch>
                            <a:fillRect/>
                          </a:stretch>
                        </pic:blipFill>
                        <pic:spPr bwMode="auto">
                          <a:xfrm>
                            <a:off x="0" y="0"/>
                            <a:ext cx="4529455" cy="2626360"/>
                          </a:xfrm>
                          <a:prstGeom prst="rect">
                            <a:avLst/>
                          </a:prstGeom>
                          <a:noFill/>
                          <a:ln w="9525">
                            <a:noFill/>
                            <a:miter lim="800000"/>
                            <a:headEnd/>
                            <a:tailEnd/>
                          </a:ln>
                        </pic:spPr>
                      </pic:pic>
                    </a:graphicData>
                  </a:graphic>
                </wp:inline>
              </w:drawing>
            </w:r>
          </w:p>
          <w:p w:rsidR="00CB6B4B" w:rsidRDefault="00CB6B4B" w:rsidP="00CB6B4B">
            <w:pPr>
              <w:pStyle w:val="ENT-Action"/>
              <w:tabs>
                <w:tab w:val="num" w:pos="686"/>
              </w:tabs>
              <w:ind w:left="686"/>
            </w:pPr>
            <w:r>
              <w:rPr>
                <w:b/>
              </w:rPr>
              <w:t>R</w:t>
            </w:r>
            <w:r w:rsidRPr="00AF6A6E">
              <w:rPr>
                <w:b/>
              </w:rPr>
              <w:t>echerche</w:t>
            </w:r>
            <w:r w:rsidR="00477759">
              <w:rPr>
                <w:b/>
              </w:rPr>
              <w:t>r</w:t>
            </w:r>
            <w:r w:rsidRPr="00AF6A6E">
              <w:rPr>
                <w:b/>
              </w:rPr>
              <w:t xml:space="preserve"> le ou les groupes </w:t>
            </w:r>
            <w:r>
              <w:rPr>
                <w:b/>
              </w:rPr>
              <w:t xml:space="preserve">ou utilisateurs </w:t>
            </w:r>
            <w:r w:rsidRPr="00AF6A6E">
              <w:rPr>
                <w:b/>
              </w:rPr>
              <w:t>à habiliter</w:t>
            </w:r>
            <w:r w:rsidR="000416EC">
              <w:rPr>
                <w:b/>
              </w:rPr>
              <w:t xml:space="preserve"> via l’annuaire ou le carnet d’adresse.</w:t>
            </w:r>
          </w:p>
          <w:p w:rsidR="00294068" w:rsidRDefault="000416EC" w:rsidP="00294068">
            <w:pPr>
              <w:pStyle w:val="ENT-Action"/>
              <w:numPr>
                <w:ilvl w:val="0"/>
                <w:numId w:val="0"/>
              </w:numPr>
              <w:jc w:val="both"/>
            </w:pPr>
            <w:r>
              <w:t xml:space="preserve">Vous ne pouvez donner accès au forum </w:t>
            </w:r>
            <w:r w:rsidR="00CB6B4B">
              <w:t>qu’à des groupes ou utilisateurs avec lesquels vous avez le droit de communiquer ou  des groupes ENT dont vous faite</w:t>
            </w:r>
            <w:r w:rsidR="00A237BA">
              <w:t>s</w:t>
            </w:r>
            <w:r w:rsidR="00CB6B4B">
              <w:t xml:space="preserve"> partie</w:t>
            </w:r>
            <w:r w:rsidR="00294068">
              <w:t>.</w:t>
            </w:r>
          </w:p>
          <w:p w:rsidR="00CB6B4B" w:rsidRDefault="005B2712" w:rsidP="00294068">
            <w:pPr>
              <w:pStyle w:val="ENT-Action"/>
              <w:numPr>
                <w:ilvl w:val="0"/>
                <w:numId w:val="0"/>
              </w:numPr>
              <w:jc w:val="center"/>
            </w:pPr>
            <w:r>
              <w:rPr>
                <w:noProof/>
                <w:lang w:eastAsia="fr-FR"/>
              </w:rPr>
              <w:pict>
                <v:rect id="_x0000_s1763" style="position:absolute;left:0;text-align:left;margin-left:64.8pt;margin-top:110.3pt;width:241.8pt;height:18.3pt;z-index:251663872" filled="f" strokecolor="red" strokeweight="2.25pt"/>
              </w:pict>
            </w:r>
            <w:r>
              <w:rPr>
                <w:noProof/>
              </w:rPr>
              <w:pict>
                <v:rect id="_x0000_s1765" style="position:absolute;left:0;text-align:left;margin-left:54.9pt;margin-top:33.8pt;width:168.85pt;height:35.4pt;z-index:251665920" filled="f" strokecolor="red" strokeweight="2.25pt"/>
              </w:pict>
            </w:r>
            <w:r w:rsidR="001A18E0" w:rsidRPr="001A18E0">
              <w:rPr>
                <w:noProof/>
                <w:lang w:eastAsia="fr-FR"/>
              </w:rPr>
              <w:drawing>
                <wp:inline distT="0" distB="0" distL="0" distR="0">
                  <wp:extent cx="4529455" cy="2626360"/>
                  <wp:effectExtent l="19050" t="0" r="4445" b="0"/>
                  <wp:docPr id="35" name="Image 11" descr="DROITS ET PERMISSION renommage des bout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ROITS ET PERMISSION renommage des boutons"/>
                          <pic:cNvPicPr>
                            <a:picLocks noChangeAspect="1" noChangeArrowheads="1"/>
                          </pic:cNvPicPr>
                        </pic:nvPicPr>
                        <pic:blipFill>
                          <a:blip r:embed="rId33" cstate="print"/>
                          <a:srcRect/>
                          <a:stretch>
                            <a:fillRect/>
                          </a:stretch>
                        </pic:blipFill>
                        <pic:spPr bwMode="auto">
                          <a:xfrm>
                            <a:off x="0" y="0"/>
                            <a:ext cx="4529455" cy="2626360"/>
                          </a:xfrm>
                          <a:prstGeom prst="rect">
                            <a:avLst/>
                          </a:prstGeom>
                          <a:noFill/>
                          <a:ln w="9525">
                            <a:noFill/>
                            <a:miter lim="800000"/>
                            <a:headEnd/>
                            <a:tailEnd/>
                          </a:ln>
                        </pic:spPr>
                      </pic:pic>
                    </a:graphicData>
                  </a:graphic>
                </wp:inline>
              </w:drawing>
            </w:r>
          </w:p>
          <w:p w:rsidR="00294068" w:rsidRDefault="00477759" w:rsidP="00294068">
            <w:pPr>
              <w:pStyle w:val="ENT-Action"/>
              <w:tabs>
                <w:tab w:val="num" w:pos="686"/>
              </w:tabs>
              <w:ind w:left="686"/>
            </w:pPr>
            <w:r>
              <w:t>Cocher</w:t>
            </w:r>
            <w:r w:rsidR="00294068">
              <w:t xml:space="preserve"> le ou le</w:t>
            </w:r>
            <w:r>
              <w:t>s groupes à habiliter et cliquer</w:t>
            </w:r>
            <w:r w:rsidR="00294068">
              <w:t xml:space="preserve"> sur le bouton « Ajouter le/les </w:t>
            </w:r>
            <w:r w:rsidR="001A18E0">
              <w:t>utilisateurs</w:t>
            </w:r>
            <w:r w:rsidR="00294068">
              <w:t xml:space="preserve"> sélectionnés ».</w:t>
            </w:r>
          </w:p>
          <w:p w:rsidR="000416EC" w:rsidRDefault="000416EC" w:rsidP="000416EC">
            <w:pPr>
              <w:pStyle w:val="ENT-Action"/>
              <w:numPr>
                <w:ilvl w:val="0"/>
                <w:numId w:val="0"/>
              </w:numPr>
              <w:ind w:left="686"/>
            </w:pPr>
          </w:p>
          <w:p w:rsidR="000416EC" w:rsidRDefault="005B2712" w:rsidP="000416EC">
            <w:pPr>
              <w:pStyle w:val="ENT-Action"/>
              <w:numPr>
                <w:ilvl w:val="0"/>
                <w:numId w:val="0"/>
              </w:numPr>
              <w:ind w:left="686"/>
            </w:pPr>
            <w:r>
              <w:rPr>
                <w:noProof/>
                <w:lang w:eastAsia="fr-FR"/>
              </w:rPr>
              <w:lastRenderedPageBreak/>
              <w:pict>
                <v:rect id="_x0000_s1787" style="position:absolute;left:0;text-align:left;margin-left:211.45pt;margin-top:23.4pt;width:186.05pt;height:14.1pt;z-index:251671040" filled="f" strokecolor="red" strokeweight="2.25pt"/>
              </w:pict>
            </w:r>
            <w:r w:rsidR="000416EC">
              <w:rPr>
                <w:noProof/>
                <w:lang w:eastAsia="fr-FR"/>
              </w:rPr>
              <w:drawing>
                <wp:inline distT="0" distB="0" distL="0" distR="0">
                  <wp:extent cx="4877481" cy="1562318"/>
                  <wp:effectExtent l="19050" t="0" r="0" b="0"/>
                  <wp:docPr id="500" name="Image 499" descr="2011-12-23_1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2-23_1518.png"/>
                          <pic:cNvPicPr/>
                        </pic:nvPicPr>
                        <pic:blipFill>
                          <a:blip r:embed="rId34" cstate="print"/>
                          <a:stretch>
                            <a:fillRect/>
                          </a:stretch>
                        </pic:blipFill>
                        <pic:spPr>
                          <a:xfrm>
                            <a:off x="0" y="0"/>
                            <a:ext cx="4877481" cy="1562318"/>
                          </a:xfrm>
                          <a:prstGeom prst="rect">
                            <a:avLst/>
                          </a:prstGeom>
                        </pic:spPr>
                      </pic:pic>
                    </a:graphicData>
                  </a:graphic>
                </wp:inline>
              </w:drawing>
            </w:r>
          </w:p>
          <w:p w:rsidR="000416EC" w:rsidRDefault="000416EC" w:rsidP="000416EC">
            <w:pPr>
              <w:pStyle w:val="ENT-Action"/>
              <w:tabs>
                <w:tab w:val="num" w:pos="686"/>
              </w:tabs>
              <w:ind w:left="686"/>
            </w:pPr>
            <w:r>
              <w:t>Dans la fenêtre de recherche, sur l’on</w:t>
            </w:r>
            <w:r w:rsidR="001A18E0">
              <w:t xml:space="preserve">glet carnet d’adresse, préciser le groupe ou l’utilisateur </w:t>
            </w:r>
            <w:r>
              <w:t>recherché.</w:t>
            </w: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8B2749" w:rsidRDefault="008B2749" w:rsidP="008B2749">
            <w:pPr>
              <w:pStyle w:val="ENT-Action"/>
              <w:numPr>
                <w:ilvl w:val="0"/>
                <w:numId w:val="0"/>
              </w:numPr>
              <w:ind w:left="1077" w:hanging="510"/>
            </w:pPr>
          </w:p>
          <w:p w:rsidR="000416EC" w:rsidRDefault="000416EC" w:rsidP="000416EC">
            <w:pPr>
              <w:pStyle w:val="ENT-Action"/>
              <w:numPr>
                <w:ilvl w:val="0"/>
                <w:numId w:val="0"/>
              </w:numPr>
              <w:ind w:left="686"/>
            </w:pPr>
          </w:p>
        </w:tc>
      </w:tr>
      <w:tr w:rsidR="00CB6B4B" w:rsidTr="008C24F4">
        <w:trPr>
          <w:trHeight w:hRule="exact" w:val="14332"/>
        </w:trPr>
        <w:tc>
          <w:tcPr>
            <w:tcW w:w="1104" w:type="dxa"/>
          </w:tcPr>
          <w:p w:rsidR="00CB6B4B" w:rsidRPr="00A523CB" w:rsidRDefault="007024C9" w:rsidP="00E915C7">
            <w:pPr>
              <w:pStyle w:val="Tableau-ligne"/>
              <w:rPr>
                <w:rFonts w:ascii="Calibri" w:hAnsi="Calibri"/>
              </w:rPr>
            </w:pPr>
            <w:r>
              <w:rPr>
                <w:rFonts w:ascii="Calibri" w:hAnsi="Calibri"/>
                <w:noProof/>
              </w:rPr>
              <w:lastRenderedPageBreak/>
              <w:drawing>
                <wp:inline distT="0" distB="0" distL="0" distR="0">
                  <wp:extent cx="325755" cy="286385"/>
                  <wp:effectExtent l="19050" t="0" r="0" b="0"/>
                  <wp:docPr id="19" name="Obje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6"/>
                          <pic:cNvPicPr>
                            <a:picLocks noChangeAspect="1" noChangeArrowheads="1"/>
                          </pic:cNvPicPr>
                        </pic:nvPicPr>
                        <pic:blipFill>
                          <a:blip r:embed="rId18" cstate="print"/>
                          <a:srcRect l="-2684" t="-4218" r="-1343" b="-4218"/>
                          <a:stretch>
                            <a:fillRect/>
                          </a:stretch>
                        </pic:blipFill>
                        <pic:spPr bwMode="auto">
                          <a:xfrm>
                            <a:off x="0" y="0"/>
                            <a:ext cx="325755" cy="286385"/>
                          </a:xfrm>
                          <a:prstGeom prst="rect">
                            <a:avLst/>
                          </a:prstGeom>
                          <a:noFill/>
                          <a:ln w="9525">
                            <a:noFill/>
                            <a:miter lim="800000"/>
                            <a:headEnd/>
                            <a:tailEnd/>
                          </a:ln>
                        </pic:spPr>
                      </pic:pic>
                    </a:graphicData>
                  </a:graphic>
                </wp:inline>
              </w:drawing>
            </w:r>
          </w:p>
        </w:tc>
        <w:tc>
          <w:tcPr>
            <w:tcW w:w="9341" w:type="dxa"/>
          </w:tcPr>
          <w:p w:rsidR="00CB6B4B" w:rsidRDefault="00CB6B4B" w:rsidP="00294068">
            <w:pPr>
              <w:pStyle w:val="ENT-Action"/>
              <w:numPr>
                <w:ilvl w:val="0"/>
                <w:numId w:val="0"/>
              </w:numPr>
              <w:rPr>
                <w:rFonts w:cs="Arial"/>
                <w:bCs/>
                <w:szCs w:val="18"/>
              </w:rPr>
            </w:pPr>
            <w:r>
              <w:t>L’onglet « Droits et permissions » s’affiche de nouveau :</w:t>
            </w:r>
          </w:p>
          <w:p w:rsidR="00CB6B4B" w:rsidRDefault="005B2712" w:rsidP="0042559D">
            <w:pPr>
              <w:pStyle w:val="ENT-Rsultat"/>
              <w:numPr>
                <w:ilvl w:val="0"/>
                <w:numId w:val="0"/>
              </w:numPr>
              <w:ind w:left="510" w:hanging="510"/>
              <w:rPr>
                <w:rFonts w:cs="Arial"/>
                <w:bCs/>
                <w:szCs w:val="18"/>
              </w:rPr>
            </w:pPr>
            <w:r w:rsidRPr="005B2712">
              <w:rPr>
                <w:noProof/>
                <w:lang w:eastAsia="fr-FR"/>
              </w:rPr>
              <w:pict>
                <v:rect id="_x0000_s1756" style="position:absolute;left:0;text-align:left;margin-left:230pt;margin-top:39.2pt;width:65.5pt;height:14.1pt;z-index:251661824" filled="f" strokecolor="red" strokeweight="2.25pt"/>
              </w:pict>
            </w:r>
            <w:r w:rsidRPr="005B2712">
              <w:rPr>
                <w:noProof/>
                <w:lang w:eastAsia="fr-FR"/>
              </w:rPr>
              <w:pict>
                <v:rect id="_x0000_s1758" style="position:absolute;left:0;text-align:left;margin-left:230pt;margin-top:135.6pt;width:65.5pt;height:14.1pt;z-index:251662848" filled="f" strokecolor="red" strokeweight="2.25pt"/>
              </w:pict>
            </w:r>
            <w:r w:rsidR="007C44A0" w:rsidRPr="007C44A0">
              <w:rPr>
                <w:rFonts w:cs="Arial"/>
                <w:bCs/>
                <w:noProof/>
                <w:szCs w:val="18"/>
                <w:lang w:eastAsia="fr-FR"/>
              </w:rPr>
              <w:drawing>
                <wp:inline distT="0" distB="0" distL="0" distR="0">
                  <wp:extent cx="4767316" cy="2741067"/>
                  <wp:effectExtent l="19050" t="0" r="0" b="0"/>
                  <wp:docPr id="501" name="Image 500" descr="2011-12-23_1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2-23_1529.png"/>
                          <pic:cNvPicPr/>
                        </pic:nvPicPr>
                        <pic:blipFill>
                          <a:blip r:embed="rId35" cstate="print"/>
                          <a:stretch>
                            <a:fillRect/>
                          </a:stretch>
                        </pic:blipFill>
                        <pic:spPr>
                          <a:xfrm>
                            <a:off x="0" y="0"/>
                            <a:ext cx="4773774" cy="2744780"/>
                          </a:xfrm>
                          <a:prstGeom prst="rect">
                            <a:avLst/>
                          </a:prstGeom>
                        </pic:spPr>
                      </pic:pic>
                    </a:graphicData>
                  </a:graphic>
                </wp:inline>
              </w:drawing>
            </w:r>
          </w:p>
          <w:p w:rsidR="00294068" w:rsidRDefault="00294068" w:rsidP="00294068">
            <w:pPr>
              <w:pStyle w:val="ENT-Action"/>
            </w:pPr>
            <w:r>
              <w:t>Coche</w:t>
            </w:r>
            <w:r w:rsidR="00477759">
              <w:t>r</w:t>
            </w:r>
            <w:r>
              <w:t xml:space="preserve"> les cases correspondantes aux droits </w:t>
            </w:r>
            <w:r w:rsidR="00477759">
              <w:t>souhaités</w:t>
            </w:r>
            <w:r>
              <w:t>.</w:t>
            </w:r>
          </w:p>
          <w:p w:rsidR="00294068" w:rsidRDefault="00294068" w:rsidP="00294068">
            <w:pPr>
              <w:pStyle w:val="ENT-Action"/>
              <w:numPr>
                <w:ilvl w:val="0"/>
                <w:numId w:val="0"/>
              </w:numPr>
              <w:ind w:left="567"/>
            </w:pPr>
            <w:r>
              <w:t>Ex : ici des droits en lecture aux enseignants.</w:t>
            </w:r>
          </w:p>
          <w:p w:rsidR="008B2749" w:rsidRPr="008B2749" w:rsidRDefault="006853BE" w:rsidP="008B2749">
            <w:pPr>
              <w:pStyle w:val="ENT-Pointdattention"/>
              <w:tabs>
                <w:tab w:val="clear" w:pos="652"/>
                <w:tab w:val="num" w:pos="510"/>
              </w:tabs>
              <w:ind w:left="510"/>
            </w:pPr>
            <w:r>
              <w:t xml:space="preserve">Le gestionnaire et auteur du forum </w:t>
            </w:r>
            <w:r w:rsidR="00CB6B4B">
              <w:t xml:space="preserve">est par défaut enregistré comme utilisateur ayant des </w:t>
            </w:r>
            <w:r w:rsidR="00D9423A">
              <w:t>droits de lecture et d’écriture</w:t>
            </w:r>
            <w:r w:rsidR="00CB6B4B">
              <w:t>.</w:t>
            </w:r>
            <w:r w:rsidR="00D9712E">
              <w:t xml:space="preserve"> </w:t>
            </w:r>
            <w:r w:rsidR="000D1E9A">
              <w:t xml:space="preserve">Dans la fenêtre qui s’ouvre, </w:t>
            </w:r>
            <w:r w:rsidR="000D1E9A">
              <w:rPr>
                <w:b/>
              </w:rPr>
              <w:t>rechercher</w:t>
            </w:r>
            <w:r w:rsidR="000D1E9A" w:rsidRPr="00AF6A6E">
              <w:rPr>
                <w:b/>
              </w:rPr>
              <w:t xml:space="preserve"> le ou les groupes à habiliter</w:t>
            </w:r>
            <w:r w:rsidR="000D1E9A">
              <w:rPr>
                <w:b/>
              </w:rPr>
              <w:t xml:space="preserve"> </w:t>
            </w:r>
            <w:r w:rsidR="000D1E9A" w:rsidRPr="00E14CC0">
              <w:t>via l’annuaire ou le carnet d’adresse.</w:t>
            </w:r>
          </w:p>
        </w:tc>
      </w:tr>
    </w:tbl>
    <w:bookmarkEnd w:id="23"/>
    <w:p w:rsidR="006555D7" w:rsidRDefault="006555D7" w:rsidP="006555D7">
      <w:pPr>
        <w:pStyle w:val="Titre2"/>
        <w:ind w:left="578" w:hanging="578"/>
      </w:pPr>
      <w:r>
        <w:lastRenderedPageBreak/>
        <w:t xml:space="preserve"> </w:t>
      </w:r>
      <w:bookmarkStart w:id="25" w:name="_Toc317797047"/>
      <w:r>
        <w:t xml:space="preserve">Comment </w:t>
      </w:r>
      <w:r w:rsidR="00AD5805">
        <w:t>transférer</w:t>
      </w:r>
      <w:r>
        <w:t xml:space="preserve"> </w:t>
      </w:r>
      <w:r w:rsidR="00AD5805">
        <w:t>s</w:t>
      </w:r>
      <w:r>
        <w:t>es droits</w:t>
      </w:r>
      <w:r w:rsidR="000311AF">
        <w:t xml:space="preserve"> de gestion</w:t>
      </w:r>
      <w:bookmarkEnd w:id="25"/>
    </w:p>
    <w:p w:rsidR="00156FA0" w:rsidRPr="00E915C7" w:rsidRDefault="00156FA0" w:rsidP="00156FA0">
      <w:pPr>
        <w:pStyle w:val="ENT-Puce"/>
        <w:numPr>
          <w:ilvl w:val="0"/>
          <w:numId w:val="0"/>
        </w:numPr>
      </w:pPr>
    </w:p>
    <w:tbl>
      <w:tblPr>
        <w:tblW w:w="0" w:type="auto"/>
        <w:tblBorders>
          <w:bottom w:val="single" w:sz="18" w:space="0" w:color="1B9DD9"/>
        </w:tblBorders>
        <w:tblLook w:val="04A0"/>
      </w:tblPr>
      <w:tblGrid>
        <w:gridCol w:w="1176"/>
        <w:gridCol w:w="1909"/>
      </w:tblGrid>
      <w:tr w:rsidR="00156FA0" w:rsidTr="00156FA0">
        <w:trPr>
          <w:trHeight w:val="443"/>
        </w:trPr>
        <w:tc>
          <w:tcPr>
            <w:tcW w:w="1176" w:type="dxa"/>
          </w:tcPr>
          <w:p w:rsidR="00156FA0" w:rsidRDefault="00156FA0" w:rsidP="00156FA0">
            <w:r>
              <w:rPr>
                <w:noProof/>
              </w:rPr>
              <w:drawing>
                <wp:inline distT="0" distB="0" distL="0" distR="0">
                  <wp:extent cx="548640" cy="548640"/>
                  <wp:effectExtent l="19050" t="0" r="3810" b="0"/>
                  <wp:docPr id="22" name="Image 27"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action"/>
                          <pic:cNvPicPr>
                            <a:picLocks noChangeAspect="1" noChangeArrowheads="1"/>
                          </pic:cNvPicPr>
                        </pic:nvPicPr>
                        <pic:blipFill>
                          <a:blip r:embed="rId11"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1909" w:type="dxa"/>
            <w:vAlign w:val="center"/>
          </w:tcPr>
          <w:p w:rsidR="00156FA0" w:rsidRDefault="00156FA0" w:rsidP="00156FA0">
            <w:pPr>
              <w:jc w:val="left"/>
            </w:pPr>
            <w:r>
              <w:rPr>
                <w:b/>
                <w:color w:val="1B9DD9"/>
              </w:rPr>
              <w:t>P</w:t>
            </w:r>
            <w:r w:rsidRPr="005D790B">
              <w:rPr>
                <w:b/>
                <w:color w:val="1B9DD9"/>
              </w:rPr>
              <w:t>as à pas</w:t>
            </w:r>
          </w:p>
        </w:tc>
      </w:tr>
    </w:tbl>
    <w:p w:rsidR="00156FA0" w:rsidRDefault="00156FA0" w:rsidP="00156FA0"/>
    <w:p w:rsidR="00156FA0" w:rsidRDefault="00156FA0" w:rsidP="000311AF">
      <w:r>
        <w:t xml:space="preserve">Un utilisateur peut </w:t>
      </w:r>
      <w:r w:rsidR="009014E4">
        <w:t>transférer</w:t>
      </w:r>
      <w:r>
        <w:t xml:space="preserve"> </w:t>
      </w:r>
      <w:r w:rsidR="009014E4">
        <w:t>s</w:t>
      </w:r>
      <w:r>
        <w:t>es droits à d’autres utilisateurs sur l’ensemble du contenu qu’il crée dans les services pour lesquels il est défini comme gestionnaire.</w:t>
      </w:r>
    </w:p>
    <w:p w:rsidR="008C24F4" w:rsidRDefault="008C24F4" w:rsidP="008C24F4">
      <w:pPr>
        <w:pStyle w:val="BodyText"/>
        <w:jc w:val="center"/>
      </w:pPr>
    </w:p>
    <w:tbl>
      <w:tblPr>
        <w:tblStyle w:val="Grilledutableau"/>
        <w:tblW w:w="10344" w:type="dxa"/>
        <w:tblLayout w:type="fixed"/>
        <w:tblLook w:val="04A0"/>
      </w:tblPr>
      <w:tblGrid>
        <w:gridCol w:w="1101"/>
        <w:gridCol w:w="9243"/>
      </w:tblGrid>
      <w:tr w:rsidR="008C24F4" w:rsidRPr="00283C9F" w:rsidTr="008C24F4">
        <w:trPr>
          <w:trHeight w:val="154"/>
        </w:trPr>
        <w:tc>
          <w:tcPr>
            <w:tcW w:w="1101" w:type="dxa"/>
          </w:tcPr>
          <w:p w:rsidR="008C24F4" w:rsidRPr="00283C9F" w:rsidRDefault="008C24F4" w:rsidP="008C24F4">
            <w:pPr>
              <w:pStyle w:val="BodyText"/>
              <w:jc w:val="center"/>
              <w:rPr>
                <w:b/>
                <w:szCs w:val="24"/>
              </w:rPr>
            </w:pPr>
            <w:r w:rsidRPr="00283C9F">
              <w:rPr>
                <w:b/>
                <w:szCs w:val="24"/>
              </w:rPr>
              <w:t>Etapes</w:t>
            </w:r>
          </w:p>
        </w:tc>
        <w:tc>
          <w:tcPr>
            <w:tcW w:w="9243" w:type="dxa"/>
          </w:tcPr>
          <w:p w:rsidR="008C24F4" w:rsidRPr="00283C9F" w:rsidRDefault="008C24F4" w:rsidP="008C24F4">
            <w:pPr>
              <w:pStyle w:val="BodyText"/>
              <w:jc w:val="center"/>
              <w:rPr>
                <w:b/>
                <w:szCs w:val="24"/>
              </w:rPr>
            </w:pPr>
            <w:r w:rsidRPr="00283C9F">
              <w:rPr>
                <w:b/>
                <w:szCs w:val="24"/>
              </w:rPr>
              <w:t>Description</w:t>
            </w:r>
          </w:p>
        </w:tc>
      </w:tr>
      <w:tr w:rsidR="008C24F4" w:rsidRPr="008C24F4" w:rsidTr="008C24F4">
        <w:tc>
          <w:tcPr>
            <w:tcW w:w="1101" w:type="dxa"/>
          </w:tcPr>
          <w:p w:rsidR="008C24F4" w:rsidRPr="008C24F4" w:rsidRDefault="008C24F4" w:rsidP="008C24F4">
            <w:pPr>
              <w:pStyle w:val="BodyText"/>
              <w:jc w:val="center"/>
              <w:rPr>
                <w:b/>
                <w:szCs w:val="24"/>
              </w:rPr>
            </w:pPr>
            <w:r w:rsidRPr="008C24F4">
              <w:rPr>
                <w:b/>
                <w:noProof/>
                <w:szCs w:val="24"/>
                <w:lang w:eastAsia="fr-FR"/>
              </w:rPr>
              <w:drawing>
                <wp:inline distT="0" distB="0" distL="0" distR="0">
                  <wp:extent cx="325755" cy="270510"/>
                  <wp:effectExtent l="19050" t="0" r="0" b="0"/>
                  <wp:docPr id="496" name="Obje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3"/>
                          <pic:cNvPicPr>
                            <a:picLocks noChangeAspect="1" noChangeArrowheads="1"/>
                          </pic:cNvPicPr>
                        </pic:nvPicPr>
                        <pic:blipFill>
                          <a:blip r:embed="rId12" cstate="print"/>
                          <a:srcRect l="-2684" t="-4218" r="-1343" b="-4218"/>
                          <a:stretch>
                            <a:fillRect/>
                          </a:stretch>
                        </pic:blipFill>
                        <pic:spPr bwMode="auto">
                          <a:xfrm>
                            <a:off x="0" y="0"/>
                            <a:ext cx="325755" cy="270510"/>
                          </a:xfrm>
                          <a:prstGeom prst="rect">
                            <a:avLst/>
                          </a:prstGeom>
                          <a:noFill/>
                          <a:ln w="9525">
                            <a:noFill/>
                            <a:miter lim="800000"/>
                            <a:headEnd/>
                            <a:tailEnd/>
                          </a:ln>
                        </pic:spPr>
                      </pic:pic>
                    </a:graphicData>
                  </a:graphic>
                </wp:inline>
              </w:drawing>
            </w:r>
          </w:p>
        </w:tc>
        <w:tc>
          <w:tcPr>
            <w:tcW w:w="9243" w:type="dxa"/>
          </w:tcPr>
          <w:p w:rsidR="000311AF" w:rsidRDefault="000311AF" w:rsidP="000311AF">
            <w:pPr>
              <w:pStyle w:val="ENT-Action"/>
              <w:ind w:left="686"/>
            </w:pPr>
            <w:r>
              <w:t xml:space="preserve">Dans le service pour le quel vous souhaitez faire un transfert de droits de gestion, effectuez une recherche dans la fenêtre de « droits et permissions », </w:t>
            </w:r>
            <w:r w:rsidR="00AD5805">
              <w:t>recherchez l’utilisateur qui vous intéresse :</w:t>
            </w:r>
          </w:p>
          <w:p w:rsidR="008C24F4" w:rsidRDefault="005B2712" w:rsidP="000311AF">
            <w:r>
              <w:rPr>
                <w:noProof/>
              </w:rPr>
              <w:pict>
                <v:rect id="_x0000_s1864" style="position:absolute;left:0;text-align:left;margin-left:335.25pt;margin-top:185.65pt;width:15.05pt;height:18.3pt;z-index:251676160" filled="f" strokecolor="red" strokeweight="2.25pt"/>
              </w:pict>
            </w:r>
            <w:r>
              <w:rPr>
                <w:noProof/>
              </w:rPr>
              <w:pict>
                <v:rect id="_x0000_s1850" style="position:absolute;left:0;text-align:left;margin-left:67.85pt;margin-top:185.55pt;width:131.75pt;height:18.3pt;z-index:251675136" filled="f" strokecolor="red" strokeweight="2.25pt"/>
              </w:pict>
            </w:r>
            <w:r w:rsidR="008C24F4" w:rsidRPr="00520842">
              <w:rPr>
                <w:noProof/>
              </w:rPr>
              <w:drawing>
                <wp:inline distT="0" distB="0" distL="0" distR="0">
                  <wp:extent cx="5278027" cy="3327991"/>
                  <wp:effectExtent l="19050" t="0" r="0" b="0"/>
                  <wp:docPr id="497" name="Image 501" descr="2011-12-23_15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2-23_1532.png"/>
                          <pic:cNvPicPr/>
                        </pic:nvPicPr>
                        <pic:blipFill>
                          <a:blip r:embed="rId36" cstate="print"/>
                          <a:stretch>
                            <a:fillRect/>
                          </a:stretch>
                        </pic:blipFill>
                        <pic:spPr>
                          <a:xfrm>
                            <a:off x="0" y="0"/>
                            <a:ext cx="5283068" cy="3331169"/>
                          </a:xfrm>
                          <a:prstGeom prst="rect">
                            <a:avLst/>
                          </a:prstGeom>
                        </pic:spPr>
                      </pic:pic>
                    </a:graphicData>
                  </a:graphic>
                </wp:inline>
              </w:drawing>
            </w:r>
          </w:p>
          <w:p w:rsidR="008C24F4" w:rsidRDefault="008C24F4" w:rsidP="000311AF">
            <w:pPr>
              <w:pStyle w:val="ENT-Action"/>
            </w:pPr>
            <w:r>
              <w:t xml:space="preserve">Cliquer sur le bouton </w:t>
            </w:r>
            <w:r>
              <w:rPr>
                <w:noProof/>
                <w:lang w:eastAsia="fr-FR"/>
              </w:rPr>
              <w:drawing>
                <wp:inline distT="0" distB="0" distL="0" distR="0">
                  <wp:extent cx="257211" cy="190527"/>
                  <wp:effectExtent l="19050" t="0" r="9489" b="0"/>
                  <wp:docPr id="498" name="Image 508" descr="2011-12-23_15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2-23_1552.png"/>
                          <pic:cNvPicPr/>
                        </pic:nvPicPr>
                        <pic:blipFill>
                          <a:blip r:embed="rId37" cstate="print"/>
                          <a:stretch>
                            <a:fillRect/>
                          </a:stretch>
                        </pic:blipFill>
                        <pic:spPr>
                          <a:xfrm>
                            <a:off x="0" y="0"/>
                            <a:ext cx="257211" cy="190527"/>
                          </a:xfrm>
                          <a:prstGeom prst="rect">
                            <a:avLst/>
                          </a:prstGeom>
                        </pic:spPr>
                      </pic:pic>
                    </a:graphicData>
                  </a:graphic>
                </wp:inline>
              </w:drawing>
            </w:r>
            <w:r>
              <w:t xml:space="preserve"> pour déléguer les droits de gestionnaire à un utilisateur.</w:t>
            </w:r>
          </w:p>
          <w:p w:rsidR="008C24F4" w:rsidRPr="00D5234B" w:rsidRDefault="008C24F4" w:rsidP="000311AF">
            <w:pPr>
              <w:pStyle w:val="ENT-Action"/>
              <w:rPr>
                <w:rFonts w:cs="Arial"/>
                <w:szCs w:val="22"/>
              </w:rPr>
            </w:pPr>
            <w:r w:rsidRPr="000311AF">
              <w:t>Enregistrer</w:t>
            </w:r>
            <w:r>
              <w:t>.</w:t>
            </w:r>
          </w:p>
        </w:tc>
      </w:tr>
      <w:tr w:rsidR="000311AF" w:rsidRPr="008C24F4" w:rsidTr="008C24F4">
        <w:tc>
          <w:tcPr>
            <w:tcW w:w="1101" w:type="dxa"/>
          </w:tcPr>
          <w:p w:rsidR="000311AF" w:rsidRPr="008C24F4" w:rsidRDefault="000311AF" w:rsidP="008C24F4">
            <w:pPr>
              <w:pStyle w:val="BodyText"/>
              <w:jc w:val="center"/>
              <w:rPr>
                <w:b/>
                <w:noProof/>
                <w:szCs w:val="24"/>
                <w:lang w:eastAsia="fr-FR"/>
              </w:rPr>
            </w:pPr>
          </w:p>
        </w:tc>
        <w:tc>
          <w:tcPr>
            <w:tcW w:w="9243" w:type="dxa"/>
          </w:tcPr>
          <w:p w:rsidR="000311AF" w:rsidRDefault="00AD5805" w:rsidP="000311AF">
            <w:pPr>
              <w:pStyle w:val="ENT-Rsultat"/>
            </w:pPr>
            <w:r>
              <w:t>Les droits de gestion</w:t>
            </w:r>
            <w:r w:rsidR="000311AF">
              <w:t xml:space="preserve"> sur le service choisi sont transmis à l’utilisateur désigné.</w:t>
            </w:r>
          </w:p>
        </w:tc>
      </w:tr>
      <w:tr w:rsidR="000311AF" w:rsidRPr="008C24F4" w:rsidTr="008C24F4">
        <w:tc>
          <w:tcPr>
            <w:tcW w:w="1101" w:type="dxa"/>
          </w:tcPr>
          <w:p w:rsidR="000311AF" w:rsidRPr="008C24F4" w:rsidRDefault="000311AF" w:rsidP="008C24F4">
            <w:pPr>
              <w:pStyle w:val="BodyText"/>
              <w:jc w:val="center"/>
              <w:rPr>
                <w:b/>
                <w:noProof/>
                <w:szCs w:val="24"/>
                <w:lang w:eastAsia="fr-FR"/>
              </w:rPr>
            </w:pPr>
          </w:p>
        </w:tc>
        <w:tc>
          <w:tcPr>
            <w:tcW w:w="9243" w:type="dxa"/>
          </w:tcPr>
          <w:p w:rsidR="000311AF" w:rsidRDefault="000311AF" w:rsidP="000311AF">
            <w:pPr>
              <w:pStyle w:val="ENT-Pointdattention"/>
            </w:pPr>
            <w:r>
              <w:t>L’utilisateur qui possédait des droits de gestion, les perd lorsqu’il les transmet. Il ne pourra plus exercer ces droits dans le service concerné, au bénéfice de la personne à qui il les a transmis.</w:t>
            </w:r>
          </w:p>
        </w:tc>
      </w:tr>
    </w:tbl>
    <w:p w:rsidR="00450BF7" w:rsidRDefault="00450BF7" w:rsidP="00423E68">
      <w:pPr>
        <w:pStyle w:val="Titre1"/>
      </w:pPr>
      <w:bookmarkStart w:id="26" w:name="_Toc317797048"/>
      <w:r>
        <w:lastRenderedPageBreak/>
        <w:t xml:space="preserve">Schéma </w:t>
      </w:r>
      <w:r w:rsidR="00E75023">
        <w:t xml:space="preserve">récapitulatif du fonctionnement </w:t>
      </w:r>
      <w:r>
        <w:t>des</w:t>
      </w:r>
      <w:r w:rsidR="00423E68">
        <w:t xml:space="preserve"> droits</w:t>
      </w:r>
      <w:bookmarkEnd w:id="26"/>
    </w:p>
    <w:p w:rsidR="00423E68" w:rsidRDefault="005B2712" w:rsidP="00423E68">
      <w:pPr>
        <w:pStyle w:val="Titre2"/>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677" type="#_x0000_t88" style="position:absolute;left:0;text-align:left;margin-left:396.15pt;margin-top:20.9pt;width:18.4pt;height:120.8pt;z-index:251646464" strokecolor="#205867"/>
        </w:pict>
      </w:r>
      <w:bookmarkStart w:id="27" w:name="_Toc317797049"/>
      <w:r w:rsidR="00294068">
        <w:t>Schéma des droits</w:t>
      </w:r>
      <w:bookmarkEnd w:id="27"/>
    </w:p>
    <w:p w:rsidR="000723ED" w:rsidRPr="000723ED" w:rsidRDefault="005B2712" w:rsidP="008F2084">
      <w:pPr>
        <w:jc w:val="center"/>
      </w:pPr>
      <w:r>
        <w:rPr>
          <w:noProof/>
        </w:rPr>
        <w:pict>
          <v:shapetype id="_x0000_t202" coordsize="21600,21600" o:spt="202" path="m,l,21600r21600,l21600,xe">
            <v:stroke joinstyle="miter"/>
            <v:path gradientshapeok="t" o:connecttype="rect"/>
          </v:shapetype>
          <v:shape id="_x0000_s1672" type="#_x0000_t202" style="position:absolute;left:0;text-align:left;margin-left:420.1pt;margin-top:20.9pt;width:117.65pt;height:55.2pt;z-index:251643392" stroked="f">
            <v:textbox style="mso-next-textbox:#_x0000_s1672">
              <w:txbxContent>
                <w:p w:rsidR="00116AC2" w:rsidRDefault="00116AC2" w:rsidP="00874E02">
                  <w:pPr>
                    <w:jc w:val="center"/>
                    <w:rPr>
                      <w:b/>
                      <w:color w:val="1F497D"/>
                    </w:rPr>
                  </w:pPr>
                  <w:r w:rsidRPr="00B43B3F">
                    <w:rPr>
                      <w:b/>
                      <w:color w:val="1F497D"/>
                    </w:rPr>
                    <w:t>Console</w:t>
                  </w:r>
                </w:p>
                <w:p w:rsidR="00116AC2" w:rsidRPr="00B43B3F" w:rsidRDefault="00116AC2" w:rsidP="00874E02">
                  <w:pPr>
                    <w:jc w:val="center"/>
                    <w:rPr>
                      <w:b/>
                      <w:color w:val="1F497D"/>
                    </w:rPr>
                  </w:pPr>
                  <w:proofErr w:type="gramStart"/>
                  <w:r w:rsidRPr="00B43B3F">
                    <w:rPr>
                      <w:b/>
                      <w:color w:val="1F497D"/>
                    </w:rPr>
                    <w:t>d’administration</w:t>
                  </w:r>
                  <w:proofErr w:type="gramEnd"/>
                </w:p>
              </w:txbxContent>
            </v:textbox>
          </v:shape>
        </w:pict>
      </w:r>
      <w:r>
        <w:rPr>
          <w:noProof/>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731" type="#_x0000_t15" style="position:absolute;left:0;text-align:left;margin-left:-24.55pt;margin-top:13.2pt;width:117.65pt;height:75.35pt;z-index:251658752" fillcolor="#c6d9f1" stroked="f" strokecolor="#f2f2f2" strokeweight="3pt">
            <v:shadow type="perspective" color="#205867" opacity=".5" offset="1pt" offset2="-1pt"/>
            <v:textbox style="mso-next-textbox:#_x0000_s1731">
              <w:txbxContent>
                <w:p w:rsidR="00116AC2" w:rsidRPr="00F36716" w:rsidRDefault="00116AC2" w:rsidP="00874E02">
                  <w:pPr>
                    <w:spacing w:before="0" w:after="0"/>
                    <w:jc w:val="left"/>
                    <w:rPr>
                      <w:b/>
                      <w:i/>
                      <w:color w:val="1F497D"/>
                      <w:sz w:val="22"/>
                      <w:u w:val="single"/>
                    </w:rPr>
                  </w:pPr>
                  <w:r>
                    <w:rPr>
                      <w:b/>
                      <w:i/>
                      <w:color w:val="1F497D"/>
                      <w:sz w:val="22"/>
                      <w:u w:val="single"/>
                    </w:rPr>
                    <w:t>1</w:t>
                  </w:r>
                  <w:r w:rsidRPr="00F36716">
                    <w:rPr>
                      <w:b/>
                      <w:i/>
                      <w:color w:val="1F497D"/>
                      <w:sz w:val="22"/>
                      <w:u w:val="single"/>
                      <w:vertAlign w:val="superscript"/>
                    </w:rPr>
                    <w:t>er</w:t>
                  </w:r>
                  <w:r>
                    <w:rPr>
                      <w:b/>
                      <w:i/>
                      <w:color w:val="1F497D"/>
                      <w:sz w:val="22"/>
                      <w:u w:val="single"/>
                    </w:rPr>
                    <w:t xml:space="preserve"> </w:t>
                  </w:r>
                  <w:r w:rsidRPr="00F36716">
                    <w:rPr>
                      <w:b/>
                      <w:i/>
                      <w:color w:val="1F497D"/>
                      <w:sz w:val="22"/>
                      <w:u w:val="single"/>
                    </w:rPr>
                    <w:t xml:space="preserve"> niveau : </w:t>
                  </w:r>
                </w:p>
                <w:p w:rsidR="00116AC2" w:rsidRPr="00874E02" w:rsidRDefault="00116AC2" w:rsidP="00874E02">
                  <w:pPr>
                    <w:spacing w:before="0" w:after="0"/>
                    <w:jc w:val="left"/>
                    <w:rPr>
                      <w:b/>
                      <w:i/>
                      <w:color w:val="1F497D"/>
                      <w:sz w:val="22"/>
                    </w:rPr>
                  </w:pPr>
                  <w:r w:rsidRPr="00874E02">
                    <w:rPr>
                      <w:b/>
                      <w:i/>
                      <w:color w:val="1F497D"/>
                      <w:sz w:val="22"/>
                    </w:rPr>
                    <w:t xml:space="preserve">Dans la console d’administration, </w:t>
                  </w:r>
                  <w:r>
                    <w:rPr>
                      <w:b/>
                      <w:i/>
                      <w:color w:val="1F497D"/>
                      <w:sz w:val="22"/>
                    </w:rPr>
                    <w:t>d</w:t>
                  </w:r>
                  <w:r w:rsidRPr="00874E02">
                    <w:rPr>
                      <w:b/>
                      <w:i/>
                      <w:color w:val="1F497D"/>
                      <w:sz w:val="22"/>
                    </w:rPr>
                    <w:t>éfinition</w:t>
                  </w:r>
                  <w:r>
                    <w:rPr>
                      <w:b/>
                      <w:i/>
                      <w:color w:val="1F497D"/>
                      <w:sz w:val="22"/>
                    </w:rPr>
                    <w:t xml:space="preserve"> des rôles applicatifs</w:t>
                  </w:r>
                </w:p>
                <w:p w:rsidR="00116AC2" w:rsidRDefault="00116AC2" w:rsidP="00874E02"/>
              </w:txbxContent>
            </v:textbox>
          </v:shape>
        </w:pict>
      </w:r>
      <w:r w:rsidR="00FA7539">
        <w:rPr>
          <w:noProof/>
        </w:rPr>
        <w:drawing>
          <wp:inline distT="0" distB="0" distL="0" distR="0">
            <wp:extent cx="3671321" cy="1399429"/>
            <wp:effectExtent l="19050" t="0" r="5329" b="0"/>
            <wp:docPr id="13" name="Image 12" descr="LM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MAR.png"/>
                    <pic:cNvPicPr/>
                  </pic:nvPicPr>
                  <pic:blipFill>
                    <a:blip r:embed="rId38" cstate="print"/>
                    <a:srcRect l="25959" t="9444" r="17432" b="41667"/>
                    <a:stretch>
                      <a:fillRect/>
                    </a:stretch>
                  </pic:blipFill>
                  <pic:spPr>
                    <a:xfrm>
                      <a:off x="0" y="0"/>
                      <a:ext cx="3671321" cy="1399429"/>
                    </a:xfrm>
                    <a:prstGeom prst="rect">
                      <a:avLst/>
                    </a:prstGeom>
                  </pic:spPr>
                </pic:pic>
              </a:graphicData>
            </a:graphic>
          </wp:inline>
        </w:drawing>
      </w:r>
    </w:p>
    <w:p w:rsidR="00FA7539" w:rsidRDefault="005B2712" w:rsidP="000723ED">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675" type="#_x0000_t67" style="position:absolute;left:0;text-align:left;margin-left:226.2pt;margin-top:11.15pt;width:36pt;height:30.2pt;z-index:251645440" fillcolor="#31849b" strokecolor="#f2f2f2" strokeweight="3pt">
            <v:shadow on="t" type="perspective" color="#205867" opacity=".5" offset="1pt" offset2="-1pt"/>
          </v:shape>
        </w:pict>
      </w:r>
    </w:p>
    <w:p w:rsidR="00FA7539" w:rsidRDefault="00FA7539" w:rsidP="000723ED"/>
    <w:p w:rsidR="000723ED" w:rsidRPr="000723ED" w:rsidRDefault="005B2712" w:rsidP="000723ED">
      <w:r>
        <w:rPr>
          <w:noProof/>
        </w:rPr>
        <w:pict>
          <v:shape id="_x0000_s1678" type="#_x0000_t88" style="position:absolute;left:0;text-align:left;margin-left:398.45pt;margin-top:14.2pt;width:18.4pt;height:418.5pt;z-index:251647488" strokecolor="#205867"/>
        </w:pict>
      </w:r>
    </w:p>
    <w:p w:rsidR="000723ED" w:rsidRPr="000723ED" w:rsidRDefault="005B2712" w:rsidP="00514E0C">
      <w:pPr>
        <w:jc w:val="center"/>
      </w:pPr>
      <w:r>
        <w:rPr>
          <w:noProof/>
        </w:rPr>
        <w:pict>
          <v:shapetype id="_x0000_t32" coordsize="21600,21600" o:spt="32" o:oned="t" path="m,l21600,21600e" filled="f">
            <v:path arrowok="t" fillok="f" o:connecttype="none"/>
            <o:lock v:ext="edit" shapetype="t"/>
          </v:shapetype>
          <v:shape id="_x0000_s1684" type="#_x0000_t32" style="position:absolute;left:0;text-align:left;margin-left:140.8pt;margin-top:96.3pt;width:158.35pt;height:193.05pt;z-index:251650560" o:connectortype="straight">
            <v:stroke endarrow="block"/>
            <v:shadow on="t" type="perspective" color="#205867" opacity=".5" offset="1pt" offset2="-1pt"/>
          </v:shape>
        </w:pict>
      </w:r>
      <w:r>
        <w:rPr>
          <w:noProof/>
        </w:rPr>
        <w:pict>
          <v:shape id="_x0000_s1683" type="#_x0000_t32" style="position:absolute;left:0;text-align:left;margin-left:140.8pt;margin-top:109.7pt;width:158.35pt;height:191.55pt;z-index:251649536" o:connectortype="straight">
            <v:stroke endarrow="block"/>
            <v:shadow on="t" type="perspective" color="#205867" opacity=".5" offset="1pt" offset2="-1pt"/>
          </v:shape>
        </w:pict>
      </w:r>
      <w:r>
        <w:rPr>
          <w:noProof/>
        </w:rPr>
        <w:pict>
          <v:shape id="_x0000_s1729" type="#_x0000_t32" style="position:absolute;left:0;text-align:left;margin-left:72.65pt;margin-top:124.85pt;width:55.85pt;height:131.9pt;flip:x;z-index:251653632" o:connectortype="straight">
            <v:stroke endarrow="block"/>
            <v:shadow on="t" type="perspective" color="#205867" opacity=".5" offset="1pt" offset2="-1pt"/>
          </v:shape>
        </w:pict>
      </w:r>
      <w:r>
        <w:rPr>
          <w:noProof/>
        </w:rPr>
        <w:pict>
          <v:shape id="_x0000_s1673" type="#_x0000_t202" style="position:absolute;left:0;text-align:left;margin-left:424.4pt;margin-top:157.25pt;width:113.35pt;height:41pt;z-index:251644416" stroked="f">
            <v:textbox style="mso-next-textbox:#_x0000_s1673">
              <w:txbxContent>
                <w:p w:rsidR="00116AC2" w:rsidRPr="00B43B3F" w:rsidRDefault="00116AC2" w:rsidP="00D566D9">
                  <w:pPr>
                    <w:rPr>
                      <w:b/>
                      <w:color w:val="1F497D"/>
                    </w:rPr>
                  </w:pPr>
                  <w:r w:rsidRPr="00B43B3F">
                    <w:rPr>
                      <w:b/>
                      <w:color w:val="1F497D"/>
                    </w:rPr>
                    <w:t>Interface utilisateur</w:t>
                  </w:r>
                </w:p>
              </w:txbxContent>
            </v:textbox>
          </v:shape>
        </w:pict>
      </w:r>
      <w:r>
        <w:rPr>
          <w:noProof/>
        </w:rPr>
        <w:pict>
          <v:shape id="_x0000_s1730" type="#_x0000_t15" style="position:absolute;left:0;text-align:left;margin-left:-24.55pt;margin-top:40.25pt;width:153.05pt;height:75.35pt;z-index:251657728" fillcolor="#c6d9f1" stroked="f" strokecolor="#f2f2f2" strokeweight="3pt">
            <v:shadow type="perspective" color="#205867" opacity=".5" offset="1pt" offset2="-1pt"/>
            <v:textbox style="mso-next-textbox:#_x0000_s1730">
              <w:txbxContent>
                <w:p w:rsidR="00116AC2" w:rsidRDefault="00116AC2" w:rsidP="00874E02">
                  <w:pPr>
                    <w:spacing w:before="0" w:after="0"/>
                    <w:jc w:val="left"/>
                    <w:rPr>
                      <w:b/>
                      <w:i/>
                      <w:color w:val="1F497D"/>
                      <w:sz w:val="22"/>
                    </w:rPr>
                  </w:pPr>
                  <w:r w:rsidRPr="00F36716">
                    <w:rPr>
                      <w:b/>
                      <w:i/>
                      <w:color w:val="1F497D"/>
                      <w:sz w:val="22"/>
                      <w:u w:val="single"/>
                    </w:rPr>
                    <w:t>2</w:t>
                  </w:r>
                  <w:r w:rsidRPr="00F36716">
                    <w:rPr>
                      <w:b/>
                      <w:i/>
                      <w:color w:val="1F497D"/>
                      <w:sz w:val="22"/>
                      <w:u w:val="single"/>
                      <w:vertAlign w:val="superscript"/>
                    </w:rPr>
                    <w:t>ème</w:t>
                  </w:r>
                  <w:r>
                    <w:rPr>
                      <w:b/>
                      <w:i/>
                      <w:color w:val="1F497D"/>
                      <w:sz w:val="22"/>
                      <w:u w:val="single"/>
                    </w:rPr>
                    <w:t xml:space="preserve"> n</w:t>
                  </w:r>
                  <w:r w:rsidRPr="00F36716">
                    <w:rPr>
                      <w:b/>
                      <w:i/>
                      <w:color w:val="1F497D"/>
                      <w:sz w:val="22"/>
                      <w:u w:val="single"/>
                    </w:rPr>
                    <w:t>iveau</w:t>
                  </w:r>
                  <w:r w:rsidRPr="00855345">
                    <w:rPr>
                      <w:b/>
                      <w:i/>
                      <w:color w:val="1F497D"/>
                      <w:sz w:val="22"/>
                    </w:rPr>
                    <w:t xml:space="preserve"> : </w:t>
                  </w:r>
                </w:p>
                <w:p w:rsidR="00116AC2" w:rsidRPr="00855345" w:rsidRDefault="00116AC2" w:rsidP="00874E02">
                  <w:pPr>
                    <w:spacing w:before="0" w:after="0"/>
                    <w:jc w:val="left"/>
                    <w:rPr>
                      <w:b/>
                      <w:i/>
                      <w:color w:val="1F497D"/>
                      <w:sz w:val="22"/>
                    </w:rPr>
                  </w:pPr>
                  <w:r w:rsidRPr="00855345">
                    <w:rPr>
                      <w:b/>
                      <w:i/>
                      <w:color w:val="1F497D"/>
                      <w:sz w:val="22"/>
                    </w:rPr>
                    <w:t>Attribution des droits aux utilisateurs en fonction des règles de communication</w:t>
                  </w:r>
                </w:p>
                <w:p w:rsidR="00116AC2" w:rsidRDefault="00116AC2" w:rsidP="00855345"/>
                <w:p w:rsidR="00116AC2" w:rsidRDefault="00116AC2"/>
              </w:txbxContent>
            </v:textbox>
          </v:shape>
        </w:pict>
      </w:r>
      <w:r w:rsidR="00846868">
        <w:rPr>
          <w:noProof/>
        </w:rPr>
        <w:drawing>
          <wp:inline distT="0" distB="0" distL="0" distR="0">
            <wp:extent cx="3596020" cy="2085117"/>
            <wp:effectExtent l="19050" t="0" r="4430" b="0"/>
            <wp:docPr id="36" name="Image 14" descr="DROITS ET PERMISSION renommage des bout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ROITS ET PERMISSION renommage des boutons"/>
                    <pic:cNvPicPr>
                      <a:picLocks noChangeAspect="1" noChangeArrowheads="1"/>
                    </pic:cNvPicPr>
                  </pic:nvPicPr>
                  <pic:blipFill>
                    <a:blip r:embed="rId33" cstate="print"/>
                    <a:srcRect/>
                    <a:stretch>
                      <a:fillRect/>
                    </a:stretch>
                  </pic:blipFill>
                  <pic:spPr bwMode="auto">
                    <a:xfrm>
                      <a:off x="0" y="0"/>
                      <a:ext cx="3601665" cy="2088390"/>
                    </a:xfrm>
                    <a:prstGeom prst="rect">
                      <a:avLst/>
                    </a:prstGeom>
                    <a:noFill/>
                    <a:ln w="9525">
                      <a:noFill/>
                      <a:miter lim="800000"/>
                      <a:headEnd/>
                      <a:tailEnd/>
                    </a:ln>
                  </pic:spPr>
                </pic:pic>
              </a:graphicData>
            </a:graphic>
          </wp:inline>
        </w:drawing>
      </w:r>
    </w:p>
    <w:p w:rsidR="000723ED" w:rsidRPr="000723ED" w:rsidRDefault="005B2712" w:rsidP="008F2084">
      <w:pPr>
        <w:jc w:val="center"/>
      </w:pPr>
      <w:r>
        <w:rPr>
          <w:noProof/>
        </w:rPr>
        <w:pict>
          <v:roundrect id="_x0000_s1728" style="position:absolute;left:0;text-align:left;margin-left:418.75pt;margin-top:35.55pt;width:114.7pt;height:69.4pt;z-index:251652608" arcsize="10923f" fillcolor="#c6d9f1" stroked="f" strokecolor="#f2f2f2" strokeweight="3pt">
            <v:shadow type="perspective" color="#205867" opacity=".5" offset="1pt" offset2="-1pt"/>
            <v:textbox style="mso-next-textbox:#_x0000_s1728">
              <w:txbxContent>
                <w:p w:rsidR="00116AC2" w:rsidRPr="00855345" w:rsidRDefault="00116AC2" w:rsidP="00855345">
                  <w:pPr>
                    <w:rPr>
                      <w:rFonts w:ascii="Corbel" w:hAnsi="Corbel" w:cs="Arial"/>
                      <w:color w:val="0000FF"/>
                      <w:sz w:val="20"/>
                      <w:szCs w:val="22"/>
                    </w:rPr>
                  </w:pPr>
                  <w:r w:rsidRPr="00855345">
                    <w:rPr>
                      <w:rFonts w:ascii="Corbel" w:hAnsi="Corbel" w:cs="Arial"/>
                      <w:color w:val="0000FF"/>
                      <w:sz w:val="20"/>
                      <w:szCs w:val="22"/>
                    </w:rPr>
                    <w:t xml:space="preserve">Le gestionnaire définit des </w:t>
                  </w:r>
                  <w:r>
                    <w:rPr>
                      <w:rFonts w:ascii="Corbel" w:hAnsi="Corbel" w:cs="Arial"/>
                      <w:color w:val="0000FF"/>
                      <w:sz w:val="20"/>
                      <w:szCs w:val="22"/>
                    </w:rPr>
                    <w:t xml:space="preserve">droits </w:t>
                  </w:r>
                  <w:r w:rsidRPr="00855345">
                    <w:rPr>
                      <w:rFonts w:ascii="Corbel" w:hAnsi="Corbel" w:cs="Arial"/>
                      <w:color w:val="0000FF"/>
                      <w:sz w:val="20"/>
                      <w:szCs w:val="22"/>
                    </w:rPr>
                    <w:t xml:space="preserve">en lecture ou en écriture pour chaque profil </w:t>
                  </w:r>
                </w:p>
              </w:txbxContent>
            </v:textbox>
          </v:roundrect>
        </w:pict>
      </w:r>
      <w:r>
        <w:rPr>
          <w:noProof/>
        </w:rPr>
        <w:pict>
          <v:roundrect id="_x0000_s1727" style="position:absolute;left:0;text-align:left;margin-left:-24.55pt;margin-top:51.3pt;width:121.9pt;height:1in;z-index:251651584" arcsize="10923f" fillcolor="#c6d9f1" stroked="f" strokecolor="#f2f2f2" strokeweight="3pt">
            <v:shadow type="perspective" color="#205867" opacity=".5" offset="1pt" offset2="-1pt"/>
            <v:textbox style="mso-next-textbox:#_x0000_s1727">
              <w:txbxContent>
                <w:p w:rsidR="00116AC2" w:rsidRPr="00855345" w:rsidRDefault="00116AC2" w:rsidP="00855345">
                  <w:pPr>
                    <w:rPr>
                      <w:rFonts w:ascii="Corbel" w:hAnsi="Corbel" w:cs="Arial"/>
                      <w:color w:val="0000FF"/>
                      <w:sz w:val="20"/>
                      <w:szCs w:val="22"/>
                    </w:rPr>
                  </w:pPr>
                  <w:r>
                    <w:rPr>
                      <w:rFonts w:ascii="Corbel" w:hAnsi="Corbel" w:cs="Arial"/>
                      <w:color w:val="0000FF"/>
                      <w:sz w:val="20"/>
                      <w:szCs w:val="22"/>
                    </w:rPr>
                    <w:t>Les résultats de la recherche dépendent des règles de communication</w:t>
                  </w:r>
                </w:p>
              </w:txbxContent>
            </v:textbox>
          </v:roundrect>
        </w:pict>
      </w:r>
    </w:p>
    <w:p w:rsidR="000723ED" w:rsidRPr="000723ED" w:rsidRDefault="005B2712" w:rsidP="008F2084">
      <w:pPr>
        <w:jc w:val="center"/>
      </w:pPr>
      <w:r>
        <w:rPr>
          <w:noProof/>
        </w:rPr>
        <w:pict>
          <v:roundrect id="_x0000_s1814" style="position:absolute;left:0;text-align:left;margin-left:420.1pt;margin-top:96.3pt;width:114.7pt;height:86.4pt;z-index:251672064" arcsize="10923f" fillcolor="#c6d9f1" stroked="f" strokecolor="#f2f2f2" strokeweight="3pt">
            <v:shadow type="perspective" color="#205867" opacity=".5" offset="1pt" offset2="-1pt"/>
            <v:textbox style="mso-next-textbox:#_x0000_s1814">
              <w:txbxContent>
                <w:p w:rsidR="00116AC2" w:rsidRPr="00855345" w:rsidRDefault="00116AC2" w:rsidP="004409E5">
                  <w:pPr>
                    <w:pStyle w:val="ENT-Puce"/>
                    <w:numPr>
                      <w:ilvl w:val="0"/>
                      <w:numId w:val="0"/>
                    </w:numPr>
                    <w:rPr>
                      <w:rFonts w:ascii="Corbel" w:hAnsi="Corbel" w:cs="Arial"/>
                      <w:color w:val="0000FF"/>
                      <w:sz w:val="20"/>
                    </w:rPr>
                  </w:pPr>
                  <w:r w:rsidRPr="00040F4C">
                    <w:rPr>
                      <w:rFonts w:ascii="Corbel" w:hAnsi="Corbel" w:cs="Arial"/>
                      <w:color w:val="0000FF"/>
                      <w:sz w:val="20"/>
                      <w:lang w:eastAsia="fr-FR"/>
                    </w:rPr>
                    <w:t xml:space="preserve">Le gestionnaire </w:t>
                  </w:r>
                  <w:r>
                    <w:rPr>
                      <w:rFonts w:ascii="Corbel" w:hAnsi="Corbel" w:cs="Arial"/>
                      <w:color w:val="0000FF"/>
                      <w:sz w:val="20"/>
                      <w:lang w:eastAsia="fr-FR"/>
                    </w:rPr>
                    <w:t>peut</w:t>
                  </w:r>
                  <w:r w:rsidRPr="00040F4C">
                    <w:rPr>
                      <w:rFonts w:ascii="Corbel" w:hAnsi="Corbel" w:cs="Arial"/>
                      <w:color w:val="0000FF"/>
                      <w:sz w:val="20"/>
                      <w:lang w:eastAsia="fr-FR"/>
                    </w:rPr>
                    <w:t xml:space="preserve"> de déléguer ces droits</w:t>
                  </w:r>
                  <w:r>
                    <w:t xml:space="preserve"> </w:t>
                  </w:r>
                  <w:r w:rsidRPr="00040F4C">
                    <w:rPr>
                      <w:rFonts w:ascii="Corbel" w:hAnsi="Corbel" w:cs="Arial"/>
                      <w:color w:val="0000FF"/>
                      <w:sz w:val="20"/>
                      <w:lang w:eastAsia="fr-FR"/>
                    </w:rPr>
                    <w:t>d</w:t>
                  </w:r>
                  <w:r>
                    <w:rPr>
                      <w:rFonts w:ascii="Corbel" w:hAnsi="Corbel" w:cs="Arial"/>
                      <w:color w:val="0000FF"/>
                      <w:sz w:val="20"/>
                      <w:lang w:eastAsia="fr-FR"/>
                    </w:rPr>
                    <w:t xml:space="preserve">e gestionnaire à un utilisateur </w:t>
                  </w:r>
                  <w:r w:rsidRPr="00040F4C">
                    <w:rPr>
                      <w:rFonts w:ascii="Corbel" w:hAnsi="Corbel" w:cs="Arial"/>
                      <w:color w:val="0000FF"/>
                      <w:sz w:val="20"/>
                      <w:lang w:eastAsia="fr-FR"/>
                    </w:rPr>
                    <w:t>(lecture/ écriture/ suppression).</w:t>
                  </w:r>
                </w:p>
              </w:txbxContent>
            </v:textbox>
          </v:roundrect>
        </w:pict>
      </w:r>
      <w:r>
        <w:rPr>
          <w:noProof/>
        </w:rPr>
        <w:pict>
          <v:shape id="_x0000_s1816" type="#_x0000_t32" style="position:absolute;left:0;text-align:left;margin-left:353.75pt;margin-top:122.6pt;width:60.8pt;height:9.4pt;z-index:251673088" o:connectortype="straight">
            <v:stroke endarrow="block"/>
            <v:shadow on="t" type="perspective" color="#205867" opacity=".5" offset="1pt" offset2="-1pt"/>
          </v:shape>
        </w:pict>
      </w:r>
      <w:r w:rsidR="00FA7539" w:rsidRPr="00FA7539">
        <w:rPr>
          <w:noProof/>
        </w:rPr>
        <w:drawing>
          <wp:inline distT="0" distB="0" distL="0" distR="0">
            <wp:extent cx="3662404" cy="2105775"/>
            <wp:effectExtent l="19050" t="0" r="0" b="0"/>
            <wp:docPr id="17" name="Image 500" descr="2011-12-23_1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12-23_1529.png"/>
                    <pic:cNvPicPr/>
                  </pic:nvPicPr>
                  <pic:blipFill>
                    <a:blip r:embed="rId35" cstate="print"/>
                    <a:stretch>
                      <a:fillRect/>
                    </a:stretch>
                  </pic:blipFill>
                  <pic:spPr>
                    <a:xfrm>
                      <a:off x="0" y="0"/>
                      <a:ext cx="3671438" cy="2110969"/>
                    </a:xfrm>
                    <a:prstGeom prst="rect">
                      <a:avLst/>
                    </a:prstGeom>
                  </pic:spPr>
                </pic:pic>
              </a:graphicData>
            </a:graphic>
          </wp:inline>
        </w:drawing>
      </w:r>
      <w:r>
        <w:rPr>
          <w:noProof/>
        </w:rPr>
        <w:pict>
          <v:shape id="_x0000_s1682" type="#_x0000_t202" style="position:absolute;left:0;text-align:left;margin-left:-24.55pt;margin-top:241.45pt;width:21.45pt;height:33.85pt;z-index:251648512;mso-wrap-style:none;mso-position-horizontal-relative:text;mso-position-vertical-relative:text" filled="f" fillcolor="#92cddc" stroked="f" strokecolor="#f2f2f2" strokeweight="3pt">
            <v:shadow on="t" type="perspective" color="#205867" opacity=".5" offset="1pt" offset2="-1pt"/>
            <v:textbox style="mso-next-textbox:#_x0000_s1682;mso-fit-shape-to-text:t">
              <w:txbxContent>
                <w:p w:rsidR="00116AC2" w:rsidRDefault="00116AC2" w:rsidP="00D566D9"/>
              </w:txbxContent>
            </v:textbox>
          </v:shape>
        </w:pict>
      </w:r>
    </w:p>
    <w:p w:rsidR="000F2B1F" w:rsidRDefault="000F2B1F" w:rsidP="00514E0C">
      <w:pPr>
        <w:jc w:val="center"/>
        <w:rPr>
          <w:noProof/>
        </w:rPr>
      </w:pPr>
    </w:p>
    <w:p w:rsidR="00B91581" w:rsidRDefault="00B91581" w:rsidP="00514E0C">
      <w:pPr>
        <w:jc w:val="center"/>
      </w:pPr>
    </w:p>
    <w:p w:rsidR="00D9423A" w:rsidRDefault="00D9423A" w:rsidP="00514E0C">
      <w:pPr>
        <w:jc w:val="center"/>
      </w:pPr>
    </w:p>
    <w:p w:rsidR="00423E68" w:rsidRDefault="00294068" w:rsidP="00423E68">
      <w:pPr>
        <w:pStyle w:val="Titre2"/>
      </w:pPr>
      <w:bookmarkStart w:id="28" w:name="_Toc317797050"/>
      <w:r>
        <w:lastRenderedPageBreak/>
        <w:t xml:space="preserve">Récapitulatif des </w:t>
      </w:r>
      <w:r w:rsidR="000432FB">
        <w:t>droit</w:t>
      </w:r>
      <w:r>
        <w:t>s par profil</w:t>
      </w:r>
      <w:bookmarkEnd w:id="28"/>
    </w:p>
    <w:p w:rsidR="00CB6B4B" w:rsidRDefault="00CB6B4B" w:rsidP="00423E68">
      <w:pPr>
        <w:jc w:val="lef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6"/>
        <w:gridCol w:w="7728"/>
      </w:tblGrid>
      <w:tr w:rsidR="000432FB" w:rsidTr="00C80AF8">
        <w:tc>
          <w:tcPr>
            <w:tcW w:w="2586" w:type="dxa"/>
            <w:shd w:val="clear" w:color="auto" w:fill="BFBFBF"/>
          </w:tcPr>
          <w:p w:rsidR="000432FB" w:rsidRPr="00C80AF8" w:rsidRDefault="000432FB" w:rsidP="00C80AF8">
            <w:pPr>
              <w:overflowPunct w:val="0"/>
              <w:autoSpaceDE w:val="0"/>
              <w:autoSpaceDN w:val="0"/>
              <w:jc w:val="center"/>
              <w:rPr>
                <w:sz w:val="20"/>
                <w:szCs w:val="20"/>
              </w:rPr>
            </w:pPr>
            <w:r w:rsidRPr="00C80AF8">
              <w:rPr>
                <w:sz w:val="20"/>
                <w:szCs w:val="20"/>
              </w:rPr>
              <w:t>Profil</w:t>
            </w:r>
          </w:p>
        </w:tc>
        <w:tc>
          <w:tcPr>
            <w:tcW w:w="7728" w:type="dxa"/>
            <w:shd w:val="clear" w:color="auto" w:fill="BFBFBF"/>
          </w:tcPr>
          <w:p w:rsidR="000432FB" w:rsidRPr="00C80AF8" w:rsidRDefault="000432FB" w:rsidP="00C80AF8">
            <w:pPr>
              <w:overflowPunct w:val="0"/>
              <w:autoSpaceDE w:val="0"/>
              <w:autoSpaceDN w:val="0"/>
              <w:jc w:val="center"/>
              <w:rPr>
                <w:sz w:val="20"/>
                <w:szCs w:val="20"/>
              </w:rPr>
            </w:pPr>
            <w:r w:rsidRPr="00C80AF8">
              <w:rPr>
                <w:sz w:val="20"/>
                <w:szCs w:val="20"/>
              </w:rPr>
              <w:t>Droits</w:t>
            </w:r>
          </w:p>
        </w:tc>
      </w:tr>
      <w:tr w:rsidR="000432FB" w:rsidTr="00C80AF8">
        <w:tc>
          <w:tcPr>
            <w:tcW w:w="2586" w:type="dxa"/>
          </w:tcPr>
          <w:p w:rsidR="000432FB" w:rsidRPr="00C80AF8" w:rsidRDefault="000432FB" w:rsidP="00C80AF8">
            <w:pPr>
              <w:overflowPunct w:val="0"/>
              <w:autoSpaceDE w:val="0"/>
              <w:autoSpaceDN w:val="0"/>
              <w:jc w:val="center"/>
              <w:rPr>
                <w:sz w:val="20"/>
                <w:szCs w:val="20"/>
              </w:rPr>
            </w:pPr>
            <w:r w:rsidRPr="00C80AF8">
              <w:rPr>
                <w:sz w:val="20"/>
                <w:szCs w:val="20"/>
              </w:rPr>
              <w:t>Administrateur local</w:t>
            </w:r>
          </w:p>
        </w:tc>
        <w:tc>
          <w:tcPr>
            <w:tcW w:w="7728" w:type="dxa"/>
          </w:tcPr>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Définit les gestionnaires des services</w:t>
            </w:r>
          </w:p>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Est par défaut gestionnaire de l’ensemble des services</w:t>
            </w:r>
          </w:p>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Peut créer, modifier ou supprimer les contenus créés</w:t>
            </w:r>
          </w:p>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Peut créer, modifier ou supprimer les droits et permissions définis</w:t>
            </w:r>
          </w:p>
        </w:tc>
      </w:tr>
      <w:tr w:rsidR="000432FB" w:rsidTr="00C80AF8">
        <w:tc>
          <w:tcPr>
            <w:tcW w:w="2586" w:type="dxa"/>
          </w:tcPr>
          <w:p w:rsidR="000432FB" w:rsidRPr="00C80AF8" w:rsidRDefault="000432FB" w:rsidP="00C80AF8">
            <w:pPr>
              <w:overflowPunct w:val="0"/>
              <w:autoSpaceDE w:val="0"/>
              <w:autoSpaceDN w:val="0"/>
              <w:jc w:val="center"/>
              <w:rPr>
                <w:sz w:val="20"/>
                <w:szCs w:val="20"/>
              </w:rPr>
            </w:pPr>
            <w:r w:rsidRPr="00C80AF8">
              <w:rPr>
                <w:sz w:val="20"/>
                <w:szCs w:val="20"/>
              </w:rPr>
              <w:t>Gestionnaire d’un service</w:t>
            </w:r>
          </w:p>
        </w:tc>
        <w:tc>
          <w:tcPr>
            <w:tcW w:w="7728" w:type="dxa"/>
          </w:tcPr>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Peut créer du contenu dans le service</w:t>
            </w:r>
          </w:p>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Défini</w:t>
            </w:r>
            <w:r w:rsidR="00477759">
              <w:rPr>
                <w:sz w:val="20"/>
                <w:szCs w:val="20"/>
              </w:rPr>
              <w:t>t</w:t>
            </w:r>
            <w:r w:rsidRPr="00C80AF8">
              <w:rPr>
                <w:sz w:val="20"/>
                <w:szCs w:val="20"/>
              </w:rPr>
              <w:t xml:space="preserve"> des droits et permissions sur le contenu qu’il a créé</w:t>
            </w:r>
          </w:p>
          <w:p w:rsidR="000432FB"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 xml:space="preserve">Peut modifier ou supprimer le contenu </w:t>
            </w:r>
            <w:r w:rsidR="008F541A" w:rsidRPr="00C80AF8">
              <w:rPr>
                <w:sz w:val="20"/>
                <w:szCs w:val="20"/>
              </w:rPr>
              <w:t>créé</w:t>
            </w:r>
          </w:p>
          <w:p w:rsidR="00AD5805" w:rsidRPr="00C80AF8" w:rsidRDefault="00AD5805" w:rsidP="00C80AF8">
            <w:pPr>
              <w:pStyle w:val="Paragraphedeliste"/>
              <w:numPr>
                <w:ilvl w:val="0"/>
                <w:numId w:val="39"/>
              </w:numPr>
              <w:overflowPunct w:val="0"/>
              <w:autoSpaceDE w:val="0"/>
              <w:autoSpaceDN w:val="0"/>
              <w:ind w:left="391" w:hanging="283"/>
              <w:rPr>
                <w:sz w:val="20"/>
                <w:szCs w:val="20"/>
              </w:rPr>
            </w:pPr>
            <w:r>
              <w:rPr>
                <w:sz w:val="20"/>
                <w:szCs w:val="20"/>
              </w:rPr>
              <w:t>Peu transférer ses droits de gestionnaire</w:t>
            </w:r>
          </w:p>
        </w:tc>
      </w:tr>
      <w:tr w:rsidR="000432FB" w:rsidTr="00C80AF8">
        <w:tc>
          <w:tcPr>
            <w:tcW w:w="2586" w:type="dxa"/>
          </w:tcPr>
          <w:p w:rsidR="000432FB" w:rsidRPr="00C80AF8" w:rsidRDefault="000432FB" w:rsidP="00C80AF8">
            <w:pPr>
              <w:overflowPunct w:val="0"/>
              <w:autoSpaceDE w:val="0"/>
              <w:autoSpaceDN w:val="0"/>
              <w:jc w:val="center"/>
              <w:rPr>
                <w:sz w:val="20"/>
                <w:szCs w:val="20"/>
              </w:rPr>
            </w:pPr>
            <w:r w:rsidRPr="00C80AF8">
              <w:rPr>
                <w:sz w:val="20"/>
                <w:szCs w:val="20"/>
              </w:rPr>
              <w:t>Lecteur, droits en écriture</w:t>
            </w:r>
          </w:p>
        </w:tc>
        <w:tc>
          <w:tcPr>
            <w:tcW w:w="7728" w:type="dxa"/>
          </w:tcPr>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Peut créer du contenu à l’endroit où un gestionnaire lui en a donné les droits</w:t>
            </w:r>
          </w:p>
        </w:tc>
      </w:tr>
      <w:tr w:rsidR="000432FB" w:rsidTr="00C80AF8">
        <w:tc>
          <w:tcPr>
            <w:tcW w:w="2586" w:type="dxa"/>
          </w:tcPr>
          <w:p w:rsidR="000432FB" w:rsidRPr="00C80AF8" w:rsidRDefault="000432FB" w:rsidP="00C80AF8">
            <w:pPr>
              <w:overflowPunct w:val="0"/>
              <w:autoSpaceDE w:val="0"/>
              <w:autoSpaceDN w:val="0"/>
              <w:jc w:val="center"/>
              <w:rPr>
                <w:sz w:val="20"/>
                <w:szCs w:val="20"/>
              </w:rPr>
            </w:pPr>
            <w:r w:rsidRPr="00C80AF8">
              <w:rPr>
                <w:sz w:val="20"/>
                <w:szCs w:val="20"/>
              </w:rPr>
              <w:t>Lecteur, droits en lecture</w:t>
            </w:r>
          </w:p>
        </w:tc>
        <w:tc>
          <w:tcPr>
            <w:tcW w:w="7728" w:type="dxa"/>
          </w:tcPr>
          <w:p w:rsidR="000432FB" w:rsidRPr="00C80AF8" w:rsidRDefault="000432FB" w:rsidP="00C80AF8">
            <w:pPr>
              <w:pStyle w:val="Paragraphedeliste"/>
              <w:numPr>
                <w:ilvl w:val="0"/>
                <w:numId w:val="39"/>
              </w:numPr>
              <w:overflowPunct w:val="0"/>
              <w:autoSpaceDE w:val="0"/>
              <w:autoSpaceDN w:val="0"/>
              <w:ind w:left="391" w:hanging="283"/>
              <w:rPr>
                <w:sz w:val="20"/>
                <w:szCs w:val="20"/>
              </w:rPr>
            </w:pPr>
            <w:r w:rsidRPr="00C80AF8">
              <w:rPr>
                <w:sz w:val="20"/>
                <w:szCs w:val="20"/>
              </w:rPr>
              <w:t>Peut visualiser le contenu sur lequel un gestionnaire lui a donné les droits</w:t>
            </w:r>
          </w:p>
        </w:tc>
      </w:tr>
    </w:tbl>
    <w:p w:rsidR="003E4F17" w:rsidRDefault="003E4F17" w:rsidP="00423E68">
      <w:pPr>
        <w:jc w:val="left"/>
      </w:pPr>
    </w:p>
    <w:p w:rsidR="003E4F17" w:rsidRDefault="003E4F17" w:rsidP="00423E68">
      <w:pPr>
        <w:jc w:val="left"/>
      </w:pPr>
    </w:p>
    <w:p w:rsidR="00CB6B4B" w:rsidRDefault="00CB6B4B" w:rsidP="003E4F17"/>
    <w:sectPr w:rsidR="00CB6B4B" w:rsidSect="006E3ACE">
      <w:headerReference w:type="default" r:id="rId39"/>
      <w:footerReference w:type="default" r:id="rId40"/>
      <w:pgSz w:w="11906" w:h="16838" w:code="9"/>
      <w:pgMar w:top="1985" w:right="851" w:bottom="567" w:left="851"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295" w:rsidRDefault="00A75295">
      <w:r>
        <w:separator/>
      </w:r>
    </w:p>
  </w:endnote>
  <w:endnote w:type="continuationSeparator" w:id="0">
    <w:p w:rsidR="00A75295" w:rsidRDefault="00A752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Bold">
    <w:altName w:val="Arial"/>
    <w:charset w:val="00"/>
    <w:family w:val="auto"/>
    <w:pitch w:val="variable"/>
    <w:sig w:usb0="00000003" w:usb1="00000000" w:usb2="00000000" w:usb3="00000000" w:csb0="00000001" w:csb1="00000000"/>
  </w:font>
  <w:font w:name="Arial Gras">
    <w:panose1 w:val="020B0704020202020204"/>
    <w:charset w:val="00"/>
    <w:family w:val="auto"/>
    <w:pitch w:val="default"/>
    <w:sig w:usb0="00000000" w:usb1="00000000" w:usb2="00000000" w:usb3="00000000" w:csb0="0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640" w:type="dxa"/>
      <w:jc w:val="center"/>
      <w:tblBorders>
        <w:top w:val="single" w:sz="12" w:space="0" w:color="1B9DD9"/>
      </w:tblBorders>
      <w:tblLayout w:type="fixed"/>
      <w:tblCellMar>
        <w:top w:w="142" w:type="dxa"/>
        <w:left w:w="0" w:type="dxa"/>
        <w:right w:w="0" w:type="dxa"/>
      </w:tblCellMar>
      <w:tblLook w:val="00A0"/>
    </w:tblPr>
    <w:tblGrid>
      <w:gridCol w:w="1427"/>
      <w:gridCol w:w="9079"/>
      <w:gridCol w:w="1134"/>
    </w:tblGrid>
    <w:tr w:rsidR="00116AC2" w:rsidRPr="00522682" w:rsidTr="00156FA0">
      <w:trPr>
        <w:trHeight w:val="28"/>
        <w:jc w:val="center"/>
      </w:trPr>
      <w:tc>
        <w:tcPr>
          <w:tcW w:w="1427" w:type="dxa"/>
          <w:vAlign w:val="center"/>
        </w:tcPr>
        <w:p w:rsidR="00116AC2" w:rsidRPr="00522682" w:rsidRDefault="00116AC2" w:rsidP="002C3AA5">
          <w:pPr>
            <w:pStyle w:val="Pieddepage"/>
            <w:spacing w:before="0" w:after="0"/>
            <w:rPr>
              <w:color w:val="8D979B"/>
              <w:sz w:val="16"/>
              <w:szCs w:val="16"/>
            </w:rPr>
          </w:pPr>
        </w:p>
      </w:tc>
      <w:tc>
        <w:tcPr>
          <w:tcW w:w="9079" w:type="dxa"/>
          <w:tcBorders>
            <w:top w:val="nil"/>
          </w:tcBorders>
          <w:vAlign w:val="center"/>
        </w:tcPr>
        <w:p w:rsidR="00116AC2" w:rsidRDefault="00116AC2" w:rsidP="00D97BD9">
          <w:pPr>
            <w:pStyle w:val="Pieddepage"/>
            <w:spacing w:before="0" w:after="0"/>
            <w:rPr>
              <w:color w:val="8D979B"/>
              <w:sz w:val="16"/>
              <w:szCs w:val="16"/>
            </w:rPr>
          </w:pPr>
        </w:p>
        <w:p w:rsidR="00116AC2" w:rsidRPr="00522682" w:rsidRDefault="005B2712" w:rsidP="004E1F92">
          <w:pPr>
            <w:pStyle w:val="Pieddepage"/>
            <w:spacing w:before="0" w:after="0"/>
            <w:rPr>
              <w:color w:val="8D979B"/>
              <w:sz w:val="16"/>
              <w:szCs w:val="16"/>
            </w:rPr>
          </w:pPr>
          <w:fldSimple w:instr=" FILENAME   \* MERGEFORMAT ">
            <w:r w:rsidR="0013724A" w:rsidRPr="0013724A">
              <w:rPr>
                <w:noProof/>
                <w:color w:val="8D979B"/>
                <w:sz w:val="16"/>
                <w:szCs w:val="16"/>
              </w:rPr>
              <w:t>Manuel utilisateur Droits et Permissions_V1.5.docx</w:t>
            </w:r>
          </w:fldSimple>
        </w:p>
      </w:tc>
      <w:tc>
        <w:tcPr>
          <w:tcW w:w="1134" w:type="dxa"/>
          <w:vAlign w:val="center"/>
        </w:tcPr>
        <w:p w:rsidR="00116AC2" w:rsidRPr="00522682" w:rsidRDefault="00116AC2" w:rsidP="002C3AA5">
          <w:pPr>
            <w:pStyle w:val="Pieddepage"/>
            <w:spacing w:before="0" w:after="0"/>
            <w:rPr>
              <w:color w:val="8D979B"/>
              <w:sz w:val="16"/>
              <w:szCs w:val="16"/>
            </w:rPr>
          </w:pPr>
          <w:r w:rsidRPr="00522682">
            <w:rPr>
              <w:color w:val="8D979B"/>
              <w:sz w:val="16"/>
              <w:szCs w:val="16"/>
            </w:rPr>
            <w:t xml:space="preserve">Page </w:t>
          </w:r>
          <w:r w:rsidR="005B2712" w:rsidRPr="00522682">
            <w:rPr>
              <w:color w:val="8D979B"/>
              <w:sz w:val="16"/>
              <w:szCs w:val="16"/>
            </w:rPr>
            <w:fldChar w:fldCharType="begin"/>
          </w:r>
          <w:r w:rsidRPr="00522682">
            <w:rPr>
              <w:color w:val="8D979B"/>
              <w:sz w:val="16"/>
              <w:szCs w:val="16"/>
            </w:rPr>
            <w:instrText xml:space="preserve"> PAGE   \* MERGEFORMAT </w:instrText>
          </w:r>
          <w:r w:rsidR="005B2712" w:rsidRPr="00522682">
            <w:rPr>
              <w:color w:val="8D979B"/>
              <w:sz w:val="16"/>
              <w:szCs w:val="16"/>
            </w:rPr>
            <w:fldChar w:fldCharType="separate"/>
          </w:r>
          <w:r w:rsidR="0013724A">
            <w:rPr>
              <w:noProof/>
              <w:color w:val="8D979B"/>
              <w:sz w:val="16"/>
              <w:szCs w:val="16"/>
            </w:rPr>
            <w:t>3</w:t>
          </w:r>
          <w:r w:rsidR="005B2712" w:rsidRPr="00522682">
            <w:rPr>
              <w:color w:val="8D979B"/>
              <w:sz w:val="16"/>
              <w:szCs w:val="16"/>
            </w:rPr>
            <w:fldChar w:fldCharType="end"/>
          </w:r>
          <w:r w:rsidRPr="00522682">
            <w:rPr>
              <w:color w:val="8D979B"/>
              <w:sz w:val="16"/>
              <w:szCs w:val="16"/>
            </w:rPr>
            <w:t xml:space="preserve"> de </w:t>
          </w:r>
          <w:fldSimple w:instr=" NUMPAGES   \* MERGEFORMAT ">
            <w:r w:rsidR="0013724A" w:rsidRPr="0013724A">
              <w:rPr>
                <w:noProof/>
                <w:color w:val="8D979B"/>
                <w:sz w:val="16"/>
                <w:szCs w:val="16"/>
              </w:rPr>
              <w:t>21</w:t>
            </w:r>
          </w:fldSimple>
        </w:p>
      </w:tc>
    </w:tr>
  </w:tbl>
  <w:p w:rsidR="00116AC2" w:rsidRPr="00F75762" w:rsidRDefault="00116AC2" w:rsidP="0033128C">
    <w:pPr>
      <w:pStyle w:val="Pieddepage"/>
      <w:tabs>
        <w:tab w:val="clear" w:pos="4536"/>
        <w:tab w:val="clear" w:pos="9072"/>
        <w:tab w:val="left" w:pos="2110"/>
      </w:tabs>
      <w:spacing w:before="0" w:after="0"/>
      <w:rPr>
        <w:sz w:val="2"/>
        <w:szCs w:val="2"/>
      </w:rPr>
    </w:pPr>
    <w:r>
      <w:rPr>
        <w:sz w:val="2"/>
        <w:szCs w:val="2"/>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295" w:rsidRDefault="00A75295">
      <w:r>
        <w:separator/>
      </w:r>
    </w:p>
  </w:footnote>
  <w:footnote w:type="continuationSeparator" w:id="0">
    <w:p w:rsidR="00A75295" w:rsidRDefault="00A75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1B9DD9"/>
      </w:tblBorders>
      <w:tblLayout w:type="fixed"/>
      <w:tblCellMar>
        <w:top w:w="113" w:type="dxa"/>
        <w:left w:w="0" w:type="dxa"/>
        <w:right w:w="0" w:type="dxa"/>
      </w:tblCellMar>
      <w:tblLook w:val="00A0"/>
    </w:tblPr>
    <w:tblGrid>
      <w:gridCol w:w="1620"/>
      <w:gridCol w:w="8303"/>
      <w:gridCol w:w="1984"/>
    </w:tblGrid>
    <w:tr w:rsidR="00116AC2" w:rsidTr="002B72B2">
      <w:trPr>
        <w:trHeight w:hRule="exact" w:val="992"/>
      </w:trPr>
      <w:tc>
        <w:tcPr>
          <w:tcW w:w="1620" w:type="dxa"/>
          <w:shd w:val="clear" w:color="auto" w:fill="auto"/>
          <w:vAlign w:val="bottom"/>
        </w:tcPr>
        <w:p w:rsidR="00116AC2" w:rsidRPr="00334345" w:rsidRDefault="00116AC2" w:rsidP="00522682">
          <w:pPr>
            <w:pStyle w:val="En-tte"/>
          </w:pPr>
          <w:r>
            <w:t xml:space="preserve">    </w:t>
          </w:r>
          <w:r>
            <w:rPr>
              <w:noProof/>
            </w:rPr>
            <w:drawing>
              <wp:inline distT="0" distB="0" distL="0" distR="0">
                <wp:extent cx="580390" cy="302260"/>
                <wp:effectExtent l="1905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srcRect/>
                        <a:stretch>
                          <a:fillRect/>
                        </a:stretch>
                      </pic:blipFill>
                      <pic:spPr bwMode="auto">
                        <a:xfrm>
                          <a:off x="0" y="0"/>
                          <a:ext cx="580390" cy="302260"/>
                        </a:xfrm>
                        <a:prstGeom prst="rect">
                          <a:avLst/>
                        </a:prstGeom>
                        <a:noFill/>
                        <a:ln w="9525">
                          <a:noFill/>
                          <a:miter lim="800000"/>
                          <a:headEnd/>
                          <a:tailEnd/>
                        </a:ln>
                      </pic:spPr>
                    </pic:pic>
                  </a:graphicData>
                </a:graphic>
              </wp:inline>
            </w:drawing>
          </w:r>
        </w:p>
      </w:tc>
      <w:tc>
        <w:tcPr>
          <w:tcW w:w="8303" w:type="dxa"/>
          <w:shd w:val="clear" w:color="auto" w:fill="auto"/>
          <w:vAlign w:val="bottom"/>
        </w:tcPr>
        <w:p w:rsidR="00116AC2" w:rsidRDefault="00116AC2" w:rsidP="00522682">
          <w:pPr>
            <w:pStyle w:val="En-tte"/>
            <w:jc w:val="center"/>
          </w:pPr>
          <w:r>
            <w:t>ENT</w:t>
          </w:r>
        </w:p>
        <w:p w:rsidR="00116AC2" w:rsidRPr="004F1A46" w:rsidRDefault="00116AC2" w:rsidP="00A52068">
          <w:pPr>
            <w:pStyle w:val="En-tte"/>
            <w:jc w:val="center"/>
            <w:rPr>
              <w:rStyle w:val="Numrodepage"/>
            </w:rPr>
          </w:pPr>
          <w:r>
            <w:t>Manuel utilisateur – Droits et Permissions</w:t>
          </w:r>
        </w:p>
      </w:tc>
      <w:tc>
        <w:tcPr>
          <w:tcW w:w="1984" w:type="dxa"/>
          <w:shd w:val="clear" w:color="auto" w:fill="auto"/>
          <w:vAlign w:val="bottom"/>
        </w:tcPr>
        <w:p w:rsidR="00116AC2" w:rsidRPr="009A7670" w:rsidRDefault="00116AC2" w:rsidP="009A7670"/>
      </w:tc>
    </w:tr>
  </w:tbl>
  <w:p w:rsidR="00116AC2" w:rsidRPr="00266C20" w:rsidRDefault="00116AC2" w:rsidP="009A767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96.5pt;height:96.5pt" o:bullet="t">
        <v:imagedata r:id="rId1" o:title="4important-128x128"/>
      </v:shape>
    </w:pict>
  </w:numPicBullet>
  <w:numPicBullet w:numPicBulletId="1">
    <w:pict>
      <v:shape id="_x0000_i1055" type="#_x0000_t75" style="width:96.5pt;height:96.5pt" o:bullet="t">
        <v:imagedata r:id="rId2" o:title="loopnone"/>
      </v:shape>
    </w:pict>
  </w:numPicBullet>
  <w:numPicBullet w:numPicBulletId="2">
    <w:pict>
      <v:shape id="_x0000_i1056" type="#_x0000_t75" style="width:96.5pt;height:96.5pt" o:bullet="t">
        <v:imagedata r:id="rId3" o:title="ti-dialog-information-128x128"/>
      </v:shape>
    </w:pict>
  </w:numPicBullet>
  <w:numPicBullet w:numPicBulletId="3">
    <w:pict>
      <v:shape id="_x0000_i1057" type="#_x0000_t75" style="width:96.5pt;height:96.5pt" o:bullet="t">
        <v:imagedata r:id="rId4" o:title="mycomputer"/>
      </v:shape>
    </w:pict>
  </w:numPicBullet>
  <w:numPicBullet w:numPicBulletId="4">
    <w:pict>
      <v:shape id="_x0000_i1058" type="#_x0000_t75" style="width:173.1pt;height:173.85pt" o:bullet="t">
        <v:imagedata r:id="rId5" o:title="Livres"/>
      </v:shape>
    </w:pict>
  </w:numPicBullet>
  <w:numPicBullet w:numPicBulletId="5">
    <w:pict>
      <v:shape id="_x0000_i1059" type="#_x0000_t75" style="width:346.2pt;height:348.5pt" o:bullet="t">
        <v:imagedata r:id="rId6" o:title="Livres"/>
      </v:shape>
    </w:pict>
  </w:numPicBullet>
  <w:numPicBullet w:numPicBulletId="6">
    <w:pict>
      <v:shape id="_x0000_i1060" type="#_x0000_t75" style="width:96.5pt;height:96.5pt" o:bullet="t">
        <v:imagedata r:id="rId7" o:title="action"/>
      </v:shape>
    </w:pict>
  </w:numPicBullet>
  <w:numPicBullet w:numPicBulletId="7">
    <w:pict>
      <v:shape id="_x0000_i1061" type="#_x0000_t75" style="width:32.15pt;height:32.15pt" o:bullet="t">
        <v:imagedata r:id="rId8" o:title="highlight"/>
      </v:shape>
    </w:pict>
  </w:numPicBullet>
  <w:abstractNum w:abstractNumId="0">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57D1DE2"/>
    <w:multiLevelType w:val="multilevel"/>
    <w:tmpl w:val="C792BF4C"/>
    <w:numStyleLink w:val="Rsultatlcran"/>
  </w:abstractNum>
  <w:abstractNum w:abstractNumId="2">
    <w:nsid w:val="1A19796C"/>
    <w:multiLevelType w:val="hybridMultilevel"/>
    <w:tmpl w:val="E9868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7A37EC"/>
    <w:multiLevelType w:val="hybridMultilevel"/>
    <w:tmpl w:val="1348F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EA4161"/>
    <w:multiLevelType w:val="multilevel"/>
    <w:tmpl w:val="040C0025"/>
    <w:lvl w:ilvl="0">
      <w:start w:val="1"/>
      <w:numFmt w:val="decimal"/>
      <w:pStyle w:val="Titre1"/>
      <w:lvlText w:val="%1"/>
      <w:lvlJc w:val="left"/>
      <w:pPr>
        <w:ind w:left="432" w:hanging="432"/>
      </w:pPr>
      <w:rPr>
        <w:rFonts w:hint="default"/>
        <w:b/>
        <w:bCs/>
        <w:i w:val="0"/>
        <w:snapToGrid w:val="0"/>
        <w:spacing w:val="0"/>
        <w:w w:val="100"/>
        <w:kern w:val="0"/>
        <w:position w:val="0"/>
        <w:sz w:val="3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nsid w:val="266A76E2"/>
    <w:multiLevelType w:val="multilevel"/>
    <w:tmpl w:val="C792BF4C"/>
    <w:styleLink w:val="Rsultatlcran"/>
    <w:lvl w:ilvl="0">
      <w:start w:val="1"/>
      <w:numFmt w:val="bullet"/>
      <w:pStyle w:val="ENT-Rsultat"/>
      <w:lvlText w:val=""/>
      <w:lvlPicBulletId w:val="3"/>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BCD15D1"/>
    <w:multiLevelType w:val="multilevel"/>
    <w:tmpl w:val="572A3810"/>
    <w:numStyleLink w:val="Astuceoutil"/>
  </w:abstractNum>
  <w:abstractNum w:abstractNumId="7">
    <w:nsid w:val="2F0511B3"/>
    <w:multiLevelType w:val="multilevel"/>
    <w:tmpl w:val="EC1A4FE8"/>
    <w:styleLink w:val="Attention"/>
    <w:lvl w:ilvl="0">
      <w:start w:val="1"/>
      <w:numFmt w:val="bullet"/>
      <w:pStyle w:val="ENT-Pointdattention"/>
      <w:lvlText w:val=""/>
      <w:lvlPicBulletId w:val="0"/>
      <w:lvlJc w:val="left"/>
      <w:pPr>
        <w:tabs>
          <w:tab w:val="num" w:pos="652"/>
        </w:tabs>
        <w:ind w:left="652" w:hanging="510"/>
      </w:pPr>
      <w:rPr>
        <w:rFonts w:ascii="Symbol" w:hAnsi="Symbol" w:hint="default"/>
        <w:color w:val="auto"/>
        <w:position w:val="-12"/>
        <w:sz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F318CD"/>
    <w:multiLevelType w:val="hybridMultilevel"/>
    <w:tmpl w:val="58EA9906"/>
    <w:lvl w:ilvl="0" w:tplc="F54864BA">
      <w:start w:val="1"/>
      <w:numFmt w:val="bullet"/>
      <w:pStyle w:val="ENT-Exemple"/>
      <w:lvlText w:val=""/>
      <w:lvlPicBulletId w:val="7"/>
      <w:lvlJc w:val="left"/>
      <w:pPr>
        <w:ind w:left="360" w:hanging="360"/>
      </w:pPr>
      <w:rPr>
        <w:rFonts w:ascii="Symbol" w:hAnsi="Symbol" w:hint="default"/>
        <w:color w:val="auto"/>
        <w:sz w:val="48"/>
        <w:szCs w:val="4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6807D0C"/>
    <w:multiLevelType w:val="hybridMultilevel"/>
    <w:tmpl w:val="03043366"/>
    <w:lvl w:ilvl="0" w:tplc="1758013A">
      <w:start w:val="1"/>
      <w:numFmt w:val="bullet"/>
      <w:lvlText w:val="•"/>
      <w:lvlJc w:val="left"/>
      <w:pPr>
        <w:tabs>
          <w:tab w:val="num" w:pos="720"/>
        </w:tabs>
        <w:ind w:left="720" w:hanging="360"/>
      </w:pPr>
      <w:rPr>
        <w:rFonts w:ascii="Times New Roman" w:hAnsi="Times New Roman" w:cs="Times New Roman" w:hint="default"/>
      </w:rPr>
    </w:lvl>
    <w:lvl w:ilvl="1" w:tplc="4FAAB2E4">
      <w:start w:val="1"/>
      <w:numFmt w:val="bullet"/>
      <w:lvlText w:val="•"/>
      <w:lvlJc w:val="left"/>
      <w:pPr>
        <w:tabs>
          <w:tab w:val="num" w:pos="1440"/>
        </w:tabs>
        <w:ind w:left="1440" w:hanging="360"/>
      </w:pPr>
      <w:rPr>
        <w:rFonts w:ascii="Times New Roman" w:hAnsi="Times New Roman" w:cs="Times New Roman" w:hint="default"/>
      </w:rPr>
    </w:lvl>
    <w:lvl w:ilvl="2" w:tplc="49221E3E">
      <w:start w:val="1701"/>
      <w:numFmt w:val="bullet"/>
      <w:lvlText w:val="–"/>
      <w:lvlJc w:val="left"/>
      <w:pPr>
        <w:tabs>
          <w:tab w:val="num" w:pos="2160"/>
        </w:tabs>
        <w:ind w:left="2160" w:hanging="360"/>
      </w:pPr>
      <w:rPr>
        <w:rFonts w:ascii="Arial" w:hAnsi="Arial" w:cs="Times New Roman" w:hint="default"/>
      </w:rPr>
    </w:lvl>
    <w:lvl w:ilvl="3" w:tplc="B79C5BA4">
      <w:start w:val="1701"/>
      <w:numFmt w:val="bullet"/>
      <w:lvlText w:val="◦"/>
      <w:lvlJc w:val="left"/>
      <w:pPr>
        <w:tabs>
          <w:tab w:val="num" w:pos="2880"/>
        </w:tabs>
        <w:ind w:left="2880" w:hanging="360"/>
      </w:pPr>
      <w:rPr>
        <w:rFonts w:ascii="Arial" w:hAnsi="Arial" w:cs="Times New Roman" w:hint="default"/>
      </w:rPr>
    </w:lvl>
    <w:lvl w:ilvl="4" w:tplc="01A0A2C8">
      <w:start w:val="1"/>
      <w:numFmt w:val="decimal"/>
      <w:lvlText w:val="%5."/>
      <w:lvlJc w:val="left"/>
      <w:pPr>
        <w:tabs>
          <w:tab w:val="num" w:pos="3600"/>
        </w:tabs>
        <w:ind w:left="3600" w:hanging="360"/>
      </w:pPr>
    </w:lvl>
    <w:lvl w:ilvl="5" w:tplc="63C632BC">
      <w:start w:val="1"/>
      <w:numFmt w:val="decimal"/>
      <w:lvlText w:val="%6."/>
      <w:lvlJc w:val="left"/>
      <w:pPr>
        <w:tabs>
          <w:tab w:val="num" w:pos="4320"/>
        </w:tabs>
        <w:ind w:left="4320" w:hanging="360"/>
      </w:pPr>
    </w:lvl>
    <w:lvl w:ilvl="6" w:tplc="B626561A">
      <w:start w:val="1"/>
      <w:numFmt w:val="decimal"/>
      <w:lvlText w:val="%7."/>
      <w:lvlJc w:val="left"/>
      <w:pPr>
        <w:tabs>
          <w:tab w:val="num" w:pos="5040"/>
        </w:tabs>
        <w:ind w:left="5040" w:hanging="360"/>
      </w:pPr>
    </w:lvl>
    <w:lvl w:ilvl="7" w:tplc="A38E2FE4">
      <w:start w:val="1"/>
      <w:numFmt w:val="decimal"/>
      <w:lvlText w:val="%8."/>
      <w:lvlJc w:val="left"/>
      <w:pPr>
        <w:tabs>
          <w:tab w:val="num" w:pos="5760"/>
        </w:tabs>
        <w:ind w:left="5760" w:hanging="360"/>
      </w:pPr>
    </w:lvl>
    <w:lvl w:ilvl="8" w:tplc="C9487812">
      <w:start w:val="1"/>
      <w:numFmt w:val="decimal"/>
      <w:lvlText w:val="%9."/>
      <w:lvlJc w:val="left"/>
      <w:pPr>
        <w:tabs>
          <w:tab w:val="num" w:pos="6480"/>
        </w:tabs>
        <w:ind w:left="6480" w:hanging="360"/>
      </w:pPr>
    </w:lvl>
  </w:abstractNum>
  <w:abstractNum w:abstractNumId="10">
    <w:nsid w:val="42172EB1"/>
    <w:multiLevelType w:val="multilevel"/>
    <w:tmpl w:val="EC1A4FE8"/>
    <w:numStyleLink w:val="Attention"/>
  </w:abstractNum>
  <w:abstractNum w:abstractNumId="11">
    <w:nsid w:val="541446BB"/>
    <w:multiLevelType w:val="hybridMultilevel"/>
    <w:tmpl w:val="1A3859B4"/>
    <w:lvl w:ilvl="0" w:tplc="FC2E118E">
      <w:start w:val="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54E404D6"/>
    <w:multiLevelType w:val="multilevel"/>
    <w:tmpl w:val="7812E580"/>
    <w:lvl w:ilvl="0">
      <w:start w:val="1"/>
      <w:numFmt w:val="decimal"/>
      <w:lvlText w:val="%1"/>
      <w:lvlJc w:val="left"/>
      <w:pPr>
        <w:ind w:left="432" w:hanging="432"/>
      </w:pPr>
      <w:rPr>
        <w:rFonts w:hint="default"/>
        <w:b/>
        <w:bCs/>
        <w:i w:val="0"/>
        <w:snapToGrid w:val="0"/>
        <w:spacing w:val="0"/>
        <w:w w:val="100"/>
        <w:kern w:val="0"/>
        <w:position w:val="0"/>
        <w:sz w:val="30"/>
      </w:rPr>
    </w:lvl>
    <w:lvl w:ilvl="1">
      <w:start w:val="1"/>
      <w:numFmt w:val="decimal"/>
      <w:lvlText w:val="%1.%2"/>
      <w:lvlJc w:val="left"/>
      <w:pPr>
        <w:ind w:left="576" w:hanging="576"/>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5CEB7CE7"/>
    <w:multiLevelType w:val="hybridMultilevel"/>
    <w:tmpl w:val="F2C87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3FF0117"/>
    <w:multiLevelType w:val="multilevel"/>
    <w:tmpl w:val="BB4C081E"/>
    <w:styleLink w:val="Action"/>
    <w:lvl w:ilvl="0">
      <w:start w:val="1"/>
      <w:numFmt w:val="bullet"/>
      <w:lvlText w:val=""/>
      <w:lvlPicBulletId w:val="1"/>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70BA4DD4"/>
    <w:multiLevelType w:val="hybridMultilevel"/>
    <w:tmpl w:val="6C7C5E92"/>
    <w:lvl w:ilvl="0" w:tplc="FBB271A4">
      <w:start w:val="1"/>
      <w:numFmt w:val="bullet"/>
      <w:pStyle w:val="ENT-Puce"/>
      <w:lvlText w:val=""/>
      <w:lvlJc w:val="left"/>
      <w:pPr>
        <w:ind w:left="720" w:hanging="360"/>
      </w:pPr>
      <w:rPr>
        <w:rFonts w:ascii="Symbol" w:hAnsi="Symbol" w:hint="default"/>
        <w:color w:val="0000F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1257699"/>
    <w:multiLevelType w:val="multilevel"/>
    <w:tmpl w:val="390CF006"/>
    <w:lvl w:ilvl="0">
      <w:start w:val="1"/>
      <w:numFmt w:val="bullet"/>
      <w:pStyle w:val="ENT-Action"/>
      <w:lvlText w:val=""/>
      <w:lvlPicBulletId w:val="1"/>
      <w:lvlJc w:val="left"/>
      <w:pPr>
        <w:tabs>
          <w:tab w:val="num" w:pos="1219"/>
        </w:tabs>
        <w:ind w:left="1219"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76B54A1B"/>
    <w:multiLevelType w:val="multilevel"/>
    <w:tmpl w:val="572A3810"/>
    <w:styleLink w:val="Astuceoutil"/>
    <w:lvl w:ilvl="0">
      <w:start w:val="1"/>
      <w:numFmt w:val="bullet"/>
      <w:pStyle w:val="ENT-Astuce"/>
      <w:lvlText w:val=""/>
      <w:lvlPicBulletId w:val="2"/>
      <w:lvlJc w:val="left"/>
      <w:pPr>
        <w:tabs>
          <w:tab w:val="num" w:pos="510"/>
        </w:tabs>
        <w:ind w:left="510" w:hanging="510"/>
      </w:pPr>
      <w:rPr>
        <w:rFonts w:ascii="Symbol" w:hAnsi="Symbol"/>
        <w:color w:val="auto"/>
        <w:kern w:val="0"/>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79016C51"/>
    <w:multiLevelType w:val="hybridMultilevel"/>
    <w:tmpl w:val="A7865B76"/>
    <w:lvl w:ilvl="0" w:tplc="C706A98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B204A91"/>
    <w:multiLevelType w:val="hybridMultilevel"/>
    <w:tmpl w:val="AC84E8C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4"/>
  </w:num>
  <w:num w:numId="2">
    <w:abstractNumId w:val="0"/>
  </w:num>
  <w:num w:numId="3">
    <w:abstractNumId w:val="18"/>
  </w:num>
  <w:num w:numId="4">
    <w:abstractNumId w:val="15"/>
  </w:num>
  <w:num w:numId="5">
    <w:abstractNumId w:val="7"/>
  </w:num>
  <w:num w:numId="6">
    <w:abstractNumId w:val="10"/>
  </w:num>
  <w:num w:numId="7">
    <w:abstractNumId w:val="14"/>
  </w:num>
  <w:num w:numId="8">
    <w:abstractNumId w:val="16"/>
  </w:num>
  <w:num w:numId="9">
    <w:abstractNumId w:val="17"/>
  </w:num>
  <w:num w:numId="10">
    <w:abstractNumId w:val="5"/>
  </w:num>
  <w:num w:numId="11">
    <w:abstractNumId w:val="1"/>
  </w:num>
  <w:num w:numId="12">
    <w:abstractNumId w:val="6"/>
  </w:num>
  <w:num w:numId="13">
    <w:abstractNumId w:val="8"/>
  </w:num>
  <w:num w:numId="14">
    <w:abstractNumId w:val="20"/>
  </w:num>
  <w:num w:numId="1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3"/>
  </w:num>
  <w:num w:numId="27">
    <w:abstractNumId w:val="2"/>
  </w:num>
  <w:num w:numId="2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4"/>
  </w:num>
  <w:num w:numId="32">
    <w:abstractNumId w:val="6"/>
  </w:num>
  <w:num w:numId="33">
    <w:abstractNumId w:val="10"/>
  </w:num>
  <w:num w:numId="34">
    <w:abstractNumId w:val="16"/>
  </w:num>
  <w:num w:numId="35">
    <w:abstractNumId w:val="16"/>
  </w:num>
  <w:num w:numId="36">
    <w:abstractNumId w:val="16"/>
  </w:num>
  <w:num w:numId="37">
    <w:abstractNumId w:val="16"/>
  </w:num>
  <w:num w:numId="38">
    <w:abstractNumId w:val="6"/>
  </w:num>
  <w:num w:numId="39">
    <w:abstractNumId w:val="3"/>
  </w:num>
  <w:num w:numId="40">
    <w:abstractNumId w:val="6"/>
  </w:num>
  <w:num w:numId="4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6"/>
  </w:num>
  <w:num w:numId="44">
    <w:abstractNumId w:val="6"/>
  </w:num>
  <w:num w:numId="45">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
  </w:num>
  <w:num w:numId="48">
    <w:abstractNumId w:val="4"/>
  </w:num>
  <w:num w:numId="49">
    <w:abstractNumId w:val="16"/>
  </w:num>
  <w:num w:numId="50">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characterSpacingControl w:val="doNotCompress"/>
  <w:hdrShapeDefaults>
    <o:shapedefaults v:ext="edit" spidmax="3074" fillcolor="none [1944]" strokecolor="none [3041]">
      <v:fill color="none [1944]"/>
      <v:stroke color="none [3041]" weight="3pt"/>
      <v:shadow on="t" type="perspective" color="none [1608]" opacity=".5" offset="1pt" offset2="-1pt"/>
    </o:shapedefaults>
  </w:hdrShapeDefaults>
  <w:footnotePr>
    <w:footnote w:id="-1"/>
    <w:footnote w:id="0"/>
  </w:footnotePr>
  <w:endnotePr>
    <w:endnote w:id="-1"/>
    <w:endnote w:id="0"/>
  </w:endnotePr>
  <w:compat/>
  <w:rsids>
    <w:rsidRoot w:val="00896B2F"/>
    <w:rsid w:val="00004C95"/>
    <w:rsid w:val="00007282"/>
    <w:rsid w:val="00010C89"/>
    <w:rsid w:val="000155B1"/>
    <w:rsid w:val="00017149"/>
    <w:rsid w:val="00024675"/>
    <w:rsid w:val="0002628D"/>
    <w:rsid w:val="000311AF"/>
    <w:rsid w:val="00031EFC"/>
    <w:rsid w:val="00035DB8"/>
    <w:rsid w:val="00040F4C"/>
    <w:rsid w:val="000416EC"/>
    <w:rsid w:val="000432FB"/>
    <w:rsid w:val="000474CB"/>
    <w:rsid w:val="00047618"/>
    <w:rsid w:val="00050CC0"/>
    <w:rsid w:val="00050D2E"/>
    <w:rsid w:val="00060CD2"/>
    <w:rsid w:val="00065437"/>
    <w:rsid w:val="0006754C"/>
    <w:rsid w:val="0006782F"/>
    <w:rsid w:val="00070B60"/>
    <w:rsid w:val="00071050"/>
    <w:rsid w:val="000723ED"/>
    <w:rsid w:val="00073CE7"/>
    <w:rsid w:val="0007483F"/>
    <w:rsid w:val="000815FD"/>
    <w:rsid w:val="0008177C"/>
    <w:rsid w:val="00091367"/>
    <w:rsid w:val="00092DC8"/>
    <w:rsid w:val="00095FF7"/>
    <w:rsid w:val="000A331A"/>
    <w:rsid w:val="000B17E3"/>
    <w:rsid w:val="000B1CE3"/>
    <w:rsid w:val="000B2DE2"/>
    <w:rsid w:val="000B3716"/>
    <w:rsid w:val="000B6026"/>
    <w:rsid w:val="000C0C07"/>
    <w:rsid w:val="000C1D55"/>
    <w:rsid w:val="000C2EC3"/>
    <w:rsid w:val="000C5D77"/>
    <w:rsid w:val="000C6C46"/>
    <w:rsid w:val="000D0D51"/>
    <w:rsid w:val="000D1E9A"/>
    <w:rsid w:val="000D4D32"/>
    <w:rsid w:val="000D626C"/>
    <w:rsid w:val="000D78B5"/>
    <w:rsid w:val="000E0A4D"/>
    <w:rsid w:val="000E2609"/>
    <w:rsid w:val="000E4D51"/>
    <w:rsid w:val="000E6F08"/>
    <w:rsid w:val="000F0040"/>
    <w:rsid w:val="000F2B1F"/>
    <w:rsid w:val="000F7312"/>
    <w:rsid w:val="000F73CB"/>
    <w:rsid w:val="000F7FA0"/>
    <w:rsid w:val="00103EE1"/>
    <w:rsid w:val="00105683"/>
    <w:rsid w:val="00116AC2"/>
    <w:rsid w:val="00120072"/>
    <w:rsid w:val="00120371"/>
    <w:rsid w:val="00121C72"/>
    <w:rsid w:val="00122207"/>
    <w:rsid w:val="001236C8"/>
    <w:rsid w:val="00124A19"/>
    <w:rsid w:val="001301CC"/>
    <w:rsid w:val="00130D57"/>
    <w:rsid w:val="00131105"/>
    <w:rsid w:val="00131E0C"/>
    <w:rsid w:val="00134DBE"/>
    <w:rsid w:val="00135209"/>
    <w:rsid w:val="0013724A"/>
    <w:rsid w:val="0014577E"/>
    <w:rsid w:val="001542D5"/>
    <w:rsid w:val="00156FA0"/>
    <w:rsid w:val="001709FF"/>
    <w:rsid w:val="00173374"/>
    <w:rsid w:val="001823E3"/>
    <w:rsid w:val="00184585"/>
    <w:rsid w:val="0018522C"/>
    <w:rsid w:val="00187DAE"/>
    <w:rsid w:val="00192324"/>
    <w:rsid w:val="00194763"/>
    <w:rsid w:val="00196EBF"/>
    <w:rsid w:val="001A0FBB"/>
    <w:rsid w:val="001A18E0"/>
    <w:rsid w:val="001A5345"/>
    <w:rsid w:val="001A67DF"/>
    <w:rsid w:val="001B2936"/>
    <w:rsid w:val="001B380F"/>
    <w:rsid w:val="001C0040"/>
    <w:rsid w:val="001C0F48"/>
    <w:rsid w:val="001C190B"/>
    <w:rsid w:val="001C2766"/>
    <w:rsid w:val="001D0B2B"/>
    <w:rsid w:val="001D2D07"/>
    <w:rsid w:val="001D6477"/>
    <w:rsid w:val="001E0529"/>
    <w:rsid w:val="001E68FD"/>
    <w:rsid w:val="001F01F1"/>
    <w:rsid w:val="00204375"/>
    <w:rsid w:val="00206962"/>
    <w:rsid w:val="00210036"/>
    <w:rsid w:val="00211405"/>
    <w:rsid w:val="00215D8C"/>
    <w:rsid w:val="00225703"/>
    <w:rsid w:val="0022707D"/>
    <w:rsid w:val="0023705F"/>
    <w:rsid w:val="00240282"/>
    <w:rsid w:val="00240D8C"/>
    <w:rsid w:val="00252666"/>
    <w:rsid w:val="00260B67"/>
    <w:rsid w:val="002632F3"/>
    <w:rsid w:val="00264123"/>
    <w:rsid w:val="002662B1"/>
    <w:rsid w:val="00277AA1"/>
    <w:rsid w:val="0028231E"/>
    <w:rsid w:val="0028401E"/>
    <w:rsid w:val="0028586B"/>
    <w:rsid w:val="00292893"/>
    <w:rsid w:val="00294068"/>
    <w:rsid w:val="0029487C"/>
    <w:rsid w:val="0029621F"/>
    <w:rsid w:val="002A0100"/>
    <w:rsid w:val="002A249B"/>
    <w:rsid w:val="002A2D74"/>
    <w:rsid w:val="002A2E27"/>
    <w:rsid w:val="002A3791"/>
    <w:rsid w:val="002A4ECE"/>
    <w:rsid w:val="002A5010"/>
    <w:rsid w:val="002B040F"/>
    <w:rsid w:val="002B2704"/>
    <w:rsid w:val="002B663C"/>
    <w:rsid w:val="002B72B2"/>
    <w:rsid w:val="002C3AA5"/>
    <w:rsid w:val="002C4280"/>
    <w:rsid w:val="002C591C"/>
    <w:rsid w:val="002C6CA3"/>
    <w:rsid w:val="002C7C28"/>
    <w:rsid w:val="002D2E18"/>
    <w:rsid w:val="002D4538"/>
    <w:rsid w:val="002E20FE"/>
    <w:rsid w:val="002E64A9"/>
    <w:rsid w:val="002F10A0"/>
    <w:rsid w:val="002F13DD"/>
    <w:rsid w:val="002F7106"/>
    <w:rsid w:val="002F7CF2"/>
    <w:rsid w:val="0030061E"/>
    <w:rsid w:val="00304AF2"/>
    <w:rsid w:val="0030503F"/>
    <w:rsid w:val="00307690"/>
    <w:rsid w:val="00311AC8"/>
    <w:rsid w:val="003133CA"/>
    <w:rsid w:val="00314321"/>
    <w:rsid w:val="0032024E"/>
    <w:rsid w:val="003211E5"/>
    <w:rsid w:val="00322D26"/>
    <w:rsid w:val="00323E6B"/>
    <w:rsid w:val="00330CDC"/>
    <w:rsid w:val="0033128C"/>
    <w:rsid w:val="00332374"/>
    <w:rsid w:val="00337F7F"/>
    <w:rsid w:val="0034068E"/>
    <w:rsid w:val="00341AD8"/>
    <w:rsid w:val="00344032"/>
    <w:rsid w:val="003441B9"/>
    <w:rsid w:val="00344F51"/>
    <w:rsid w:val="00352DBD"/>
    <w:rsid w:val="00356A74"/>
    <w:rsid w:val="00360307"/>
    <w:rsid w:val="00363A7E"/>
    <w:rsid w:val="003643C5"/>
    <w:rsid w:val="0036507D"/>
    <w:rsid w:val="00374ADF"/>
    <w:rsid w:val="003772B2"/>
    <w:rsid w:val="00380B4C"/>
    <w:rsid w:val="00381791"/>
    <w:rsid w:val="0038248D"/>
    <w:rsid w:val="00384353"/>
    <w:rsid w:val="00384912"/>
    <w:rsid w:val="003901B1"/>
    <w:rsid w:val="003A1757"/>
    <w:rsid w:val="003B05A7"/>
    <w:rsid w:val="003B18CE"/>
    <w:rsid w:val="003B32A0"/>
    <w:rsid w:val="003B47F5"/>
    <w:rsid w:val="003B4E01"/>
    <w:rsid w:val="003B5BBB"/>
    <w:rsid w:val="003B6983"/>
    <w:rsid w:val="003C200F"/>
    <w:rsid w:val="003C74FE"/>
    <w:rsid w:val="003D13D4"/>
    <w:rsid w:val="003E4F17"/>
    <w:rsid w:val="003E737E"/>
    <w:rsid w:val="003F0117"/>
    <w:rsid w:val="003F2574"/>
    <w:rsid w:val="003F355A"/>
    <w:rsid w:val="003F5275"/>
    <w:rsid w:val="00403252"/>
    <w:rsid w:val="0040367E"/>
    <w:rsid w:val="004064FB"/>
    <w:rsid w:val="00410BA1"/>
    <w:rsid w:val="0041397E"/>
    <w:rsid w:val="0042033A"/>
    <w:rsid w:val="00423E68"/>
    <w:rsid w:val="0042559D"/>
    <w:rsid w:val="00432C32"/>
    <w:rsid w:val="004357FC"/>
    <w:rsid w:val="004409E5"/>
    <w:rsid w:val="00444B3C"/>
    <w:rsid w:val="0044648B"/>
    <w:rsid w:val="004465C9"/>
    <w:rsid w:val="004467BE"/>
    <w:rsid w:val="00447970"/>
    <w:rsid w:val="00450BF7"/>
    <w:rsid w:val="00453D18"/>
    <w:rsid w:val="00470931"/>
    <w:rsid w:val="0047198F"/>
    <w:rsid w:val="00471D2D"/>
    <w:rsid w:val="00472B1D"/>
    <w:rsid w:val="004751D3"/>
    <w:rsid w:val="0047532D"/>
    <w:rsid w:val="00477759"/>
    <w:rsid w:val="00480065"/>
    <w:rsid w:val="00481BA7"/>
    <w:rsid w:val="0048211A"/>
    <w:rsid w:val="004828D0"/>
    <w:rsid w:val="00483F71"/>
    <w:rsid w:val="00485B41"/>
    <w:rsid w:val="004A1E73"/>
    <w:rsid w:val="004A4199"/>
    <w:rsid w:val="004A509E"/>
    <w:rsid w:val="004A554F"/>
    <w:rsid w:val="004A61F1"/>
    <w:rsid w:val="004A6BFD"/>
    <w:rsid w:val="004B2197"/>
    <w:rsid w:val="004B7576"/>
    <w:rsid w:val="004C351D"/>
    <w:rsid w:val="004C5484"/>
    <w:rsid w:val="004D4C17"/>
    <w:rsid w:val="004D5D31"/>
    <w:rsid w:val="004D716A"/>
    <w:rsid w:val="004E1F92"/>
    <w:rsid w:val="004E604A"/>
    <w:rsid w:val="004F0A14"/>
    <w:rsid w:val="004F1EEE"/>
    <w:rsid w:val="004F2B5B"/>
    <w:rsid w:val="004F5268"/>
    <w:rsid w:val="004F6F7E"/>
    <w:rsid w:val="004F7646"/>
    <w:rsid w:val="0050205E"/>
    <w:rsid w:val="00507EAB"/>
    <w:rsid w:val="00513675"/>
    <w:rsid w:val="00513886"/>
    <w:rsid w:val="005148BB"/>
    <w:rsid w:val="00514E0C"/>
    <w:rsid w:val="00516EBB"/>
    <w:rsid w:val="00517207"/>
    <w:rsid w:val="00522682"/>
    <w:rsid w:val="00526F83"/>
    <w:rsid w:val="00527BBC"/>
    <w:rsid w:val="005332F7"/>
    <w:rsid w:val="005333DE"/>
    <w:rsid w:val="0053415E"/>
    <w:rsid w:val="005344D4"/>
    <w:rsid w:val="00535A7C"/>
    <w:rsid w:val="005364CF"/>
    <w:rsid w:val="005369DF"/>
    <w:rsid w:val="00536B71"/>
    <w:rsid w:val="00540C73"/>
    <w:rsid w:val="00541D7F"/>
    <w:rsid w:val="005516DB"/>
    <w:rsid w:val="005519CB"/>
    <w:rsid w:val="0055733E"/>
    <w:rsid w:val="00557C29"/>
    <w:rsid w:val="005604C7"/>
    <w:rsid w:val="0056349B"/>
    <w:rsid w:val="00565A0C"/>
    <w:rsid w:val="0056699F"/>
    <w:rsid w:val="00566BC7"/>
    <w:rsid w:val="00567A8E"/>
    <w:rsid w:val="005740F4"/>
    <w:rsid w:val="00575579"/>
    <w:rsid w:val="0058335E"/>
    <w:rsid w:val="00590A9A"/>
    <w:rsid w:val="005A02D5"/>
    <w:rsid w:val="005A21EA"/>
    <w:rsid w:val="005A29DB"/>
    <w:rsid w:val="005A2F87"/>
    <w:rsid w:val="005A78F4"/>
    <w:rsid w:val="005B25B1"/>
    <w:rsid w:val="005B2712"/>
    <w:rsid w:val="005B3C06"/>
    <w:rsid w:val="005B5B29"/>
    <w:rsid w:val="005B6906"/>
    <w:rsid w:val="005C3C6D"/>
    <w:rsid w:val="005C4CDC"/>
    <w:rsid w:val="005C5E4E"/>
    <w:rsid w:val="005D22F7"/>
    <w:rsid w:val="005D790B"/>
    <w:rsid w:val="005E077B"/>
    <w:rsid w:val="005E130F"/>
    <w:rsid w:val="005E44A5"/>
    <w:rsid w:val="005E695E"/>
    <w:rsid w:val="005F15B6"/>
    <w:rsid w:val="00601100"/>
    <w:rsid w:val="00601674"/>
    <w:rsid w:val="00601ED6"/>
    <w:rsid w:val="0060664C"/>
    <w:rsid w:val="00610A4B"/>
    <w:rsid w:val="00613D27"/>
    <w:rsid w:val="006142F0"/>
    <w:rsid w:val="00620DF5"/>
    <w:rsid w:val="006214AC"/>
    <w:rsid w:val="006218FE"/>
    <w:rsid w:val="006323A8"/>
    <w:rsid w:val="00632EE1"/>
    <w:rsid w:val="006344A0"/>
    <w:rsid w:val="00643F73"/>
    <w:rsid w:val="00646D5C"/>
    <w:rsid w:val="006511DA"/>
    <w:rsid w:val="00652B55"/>
    <w:rsid w:val="006555D7"/>
    <w:rsid w:val="00656088"/>
    <w:rsid w:val="006665A4"/>
    <w:rsid w:val="006673A6"/>
    <w:rsid w:val="00680BE5"/>
    <w:rsid w:val="0068511F"/>
    <w:rsid w:val="006853BE"/>
    <w:rsid w:val="00685B52"/>
    <w:rsid w:val="00686812"/>
    <w:rsid w:val="00696D45"/>
    <w:rsid w:val="00697521"/>
    <w:rsid w:val="006A10A4"/>
    <w:rsid w:val="006A2C7E"/>
    <w:rsid w:val="006A70CD"/>
    <w:rsid w:val="006B3797"/>
    <w:rsid w:val="006B48AD"/>
    <w:rsid w:val="006B4989"/>
    <w:rsid w:val="006C2CB3"/>
    <w:rsid w:val="006D09FE"/>
    <w:rsid w:val="006D262A"/>
    <w:rsid w:val="006D3738"/>
    <w:rsid w:val="006D7763"/>
    <w:rsid w:val="006E0FCE"/>
    <w:rsid w:val="006E3263"/>
    <w:rsid w:val="006E3ACE"/>
    <w:rsid w:val="007024C9"/>
    <w:rsid w:val="00710C95"/>
    <w:rsid w:val="00713EA1"/>
    <w:rsid w:val="0071420F"/>
    <w:rsid w:val="00714C3E"/>
    <w:rsid w:val="00720CDA"/>
    <w:rsid w:val="0072363B"/>
    <w:rsid w:val="00733249"/>
    <w:rsid w:val="00733E7E"/>
    <w:rsid w:val="007363E7"/>
    <w:rsid w:val="00743BC5"/>
    <w:rsid w:val="007442A7"/>
    <w:rsid w:val="00752DF6"/>
    <w:rsid w:val="00754A70"/>
    <w:rsid w:val="007612E5"/>
    <w:rsid w:val="00762D69"/>
    <w:rsid w:val="00773A3C"/>
    <w:rsid w:val="007743AF"/>
    <w:rsid w:val="00776984"/>
    <w:rsid w:val="007801A2"/>
    <w:rsid w:val="007827A2"/>
    <w:rsid w:val="00784D6C"/>
    <w:rsid w:val="00790E62"/>
    <w:rsid w:val="00792168"/>
    <w:rsid w:val="00793412"/>
    <w:rsid w:val="00794ABF"/>
    <w:rsid w:val="007953E6"/>
    <w:rsid w:val="007A4A9D"/>
    <w:rsid w:val="007A7F25"/>
    <w:rsid w:val="007B2077"/>
    <w:rsid w:val="007B33FC"/>
    <w:rsid w:val="007B50B5"/>
    <w:rsid w:val="007C1E35"/>
    <w:rsid w:val="007C44A0"/>
    <w:rsid w:val="007C5BE8"/>
    <w:rsid w:val="007C6B7A"/>
    <w:rsid w:val="007D146A"/>
    <w:rsid w:val="007D224A"/>
    <w:rsid w:val="007E0025"/>
    <w:rsid w:val="007E3C25"/>
    <w:rsid w:val="007F4586"/>
    <w:rsid w:val="008024D4"/>
    <w:rsid w:val="00803132"/>
    <w:rsid w:val="008125BB"/>
    <w:rsid w:val="00812C6F"/>
    <w:rsid w:val="0082137E"/>
    <w:rsid w:val="008214FB"/>
    <w:rsid w:val="008221EE"/>
    <w:rsid w:val="00826BBD"/>
    <w:rsid w:val="00836F92"/>
    <w:rsid w:val="008404F5"/>
    <w:rsid w:val="00846868"/>
    <w:rsid w:val="00846D47"/>
    <w:rsid w:val="008479AC"/>
    <w:rsid w:val="00852144"/>
    <w:rsid w:val="00855345"/>
    <w:rsid w:val="008557A1"/>
    <w:rsid w:val="008578D3"/>
    <w:rsid w:val="00861FEE"/>
    <w:rsid w:val="008665D2"/>
    <w:rsid w:val="0086784D"/>
    <w:rsid w:val="00870C9F"/>
    <w:rsid w:val="00872685"/>
    <w:rsid w:val="00873708"/>
    <w:rsid w:val="0087411D"/>
    <w:rsid w:val="00874E02"/>
    <w:rsid w:val="00877A28"/>
    <w:rsid w:val="00881CA4"/>
    <w:rsid w:val="00884631"/>
    <w:rsid w:val="008847B0"/>
    <w:rsid w:val="00887266"/>
    <w:rsid w:val="00890329"/>
    <w:rsid w:val="00893CDA"/>
    <w:rsid w:val="008943D0"/>
    <w:rsid w:val="00896B2F"/>
    <w:rsid w:val="008A1863"/>
    <w:rsid w:val="008A1A8E"/>
    <w:rsid w:val="008A1B96"/>
    <w:rsid w:val="008A5764"/>
    <w:rsid w:val="008B128D"/>
    <w:rsid w:val="008B2749"/>
    <w:rsid w:val="008B51B2"/>
    <w:rsid w:val="008B75AA"/>
    <w:rsid w:val="008C24F4"/>
    <w:rsid w:val="008C4BA3"/>
    <w:rsid w:val="008C7515"/>
    <w:rsid w:val="008D46B4"/>
    <w:rsid w:val="008D70B5"/>
    <w:rsid w:val="008E1C17"/>
    <w:rsid w:val="008E39F8"/>
    <w:rsid w:val="008E4804"/>
    <w:rsid w:val="008E6391"/>
    <w:rsid w:val="008E7742"/>
    <w:rsid w:val="008F17D2"/>
    <w:rsid w:val="008F2084"/>
    <w:rsid w:val="008F52E3"/>
    <w:rsid w:val="008F541A"/>
    <w:rsid w:val="008F762C"/>
    <w:rsid w:val="009014E4"/>
    <w:rsid w:val="009079EE"/>
    <w:rsid w:val="00910E5B"/>
    <w:rsid w:val="0091378E"/>
    <w:rsid w:val="00916270"/>
    <w:rsid w:val="00916AE6"/>
    <w:rsid w:val="00924885"/>
    <w:rsid w:val="00927B17"/>
    <w:rsid w:val="00932025"/>
    <w:rsid w:val="009378BE"/>
    <w:rsid w:val="00944F68"/>
    <w:rsid w:val="009463C1"/>
    <w:rsid w:val="00947CD0"/>
    <w:rsid w:val="00950EC1"/>
    <w:rsid w:val="009616B5"/>
    <w:rsid w:val="009632A0"/>
    <w:rsid w:val="00972811"/>
    <w:rsid w:val="00973503"/>
    <w:rsid w:val="0097519F"/>
    <w:rsid w:val="0097597F"/>
    <w:rsid w:val="00977E9C"/>
    <w:rsid w:val="00984104"/>
    <w:rsid w:val="00990F7D"/>
    <w:rsid w:val="00992CC7"/>
    <w:rsid w:val="00992D22"/>
    <w:rsid w:val="0099475F"/>
    <w:rsid w:val="00995A27"/>
    <w:rsid w:val="009A08DE"/>
    <w:rsid w:val="009A7670"/>
    <w:rsid w:val="009B1060"/>
    <w:rsid w:val="009B2800"/>
    <w:rsid w:val="009B2895"/>
    <w:rsid w:val="009B4486"/>
    <w:rsid w:val="009B59B0"/>
    <w:rsid w:val="009B6D7B"/>
    <w:rsid w:val="009C1B36"/>
    <w:rsid w:val="009C1FC7"/>
    <w:rsid w:val="009C471F"/>
    <w:rsid w:val="009E1598"/>
    <w:rsid w:val="009E33AC"/>
    <w:rsid w:val="009E455D"/>
    <w:rsid w:val="009E5EBD"/>
    <w:rsid w:val="009F14E5"/>
    <w:rsid w:val="009F311C"/>
    <w:rsid w:val="009F63F4"/>
    <w:rsid w:val="009F7660"/>
    <w:rsid w:val="00A02128"/>
    <w:rsid w:val="00A03E8B"/>
    <w:rsid w:val="00A077F9"/>
    <w:rsid w:val="00A10BAC"/>
    <w:rsid w:val="00A160D3"/>
    <w:rsid w:val="00A204D8"/>
    <w:rsid w:val="00A20AAE"/>
    <w:rsid w:val="00A20FC2"/>
    <w:rsid w:val="00A237BA"/>
    <w:rsid w:val="00A30411"/>
    <w:rsid w:val="00A319AF"/>
    <w:rsid w:val="00A34C1B"/>
    <w:rsid w:val="00A46252"/>
    <w:rsid w:val="00A5041D"/>
    <w:rsid w:val="00A519D4"/>
    <w:rsid w:val="00A51AA3"/>
    <w:rsid w:val="00A52068"/>
    <w:rsid w:val="00A523CB"/>
    <w:rsid w:val="00A536BA"/>
    <w:rsid w:val="00A543CA"/>
    <w:rsid w:val="00A567F5"/>
    <w:rsid w:val="00A57523"/>
    <w:rsid w:val="00A61708"/>
    <w:rsid w:val="00A61768"/>
    <w:rsid w:val="00A6496C"/>
    <w:rsid w:val="00A651E4"/>
    <w:rsid w:val="00A70B25"/>
    <w:rsid w:val="00A71F87"/>
    <w:rsid w:val="00A72E93"/>
    <w:rsid w:val="00A75295"/>
    <w:rsid w:val="00A815EC"/>
    <w:rsid w:val="00A83F1C"/>
    <w:rsid w:val="00A8794F"/>
    <w:rsid w:val="00A87CB4"/>
    <w:rsid w:val="00A87CBF"/>
    <w:rsid w:val="00A900E5"/>
    <w:rsid w:val="00A91763"/>
    <w:rsid w:val="00A9250F"/>
    <w:rsid w:val="00A93765"/>
    <w:rsid w:val="00A93EA0"/>
    <w:rsid w:val="00AA0163"/>
    <w:rsid w:val="00AA08D9"/>
    <w:rsid w:val="00AA242D"/>
    <w:rsid w:val="00AA324D"/>
    <w:rsid w:val="00AB0C02"/>
    <w:rsid w:val="00AB5169"/>
    <w:rsid w:val="00AB5B4B"/>
    <w:rsid w:val="00AB7E4D"/>
    <w:rsid w:val="00AC280A"/>
    <w:rsid w:val="00AC34CE"/>
    <w:rsid w:val="00AD08CB"/>
    <w:rsid w:val="00AD0CC8"/>
    <w:rsid w:val="00AD5805"/>
    <w:rsid w:val="00AD58B0"/>
    <w:rsid w:val="00AD5A9C"/>
    <w:rsid w:val="00AE0BC9"/>
    <w:rsid w:val="00AE2A78"/>
    <w:rsid w:val="00AE5292"/>
    <w:rsid w:val="00AF03A6"/>
    <w:rsid w:val="00AF25A5"/>
    <w:rsid w:val="00AF3393"/>
    <w:rsid w:val="00AF3FD2"/>
    <w:rsid w:val="00AF693C"/>
    <w:rsid w:val="00AF6A6E"/>
    <w:rsid w:val="00B00893"/>
    <w:rsid w:val="00B143DA"/>
    <w:rsid w:val="00B145F1"/>
    <w:rsid w:val="00B21C41"/>
    <w:rsid w:val="00B3486F"/>
    <w:rsid w:val="00B420BA"/>
    <w:rsid w:val="00B42ECC"/>
    <w:rsid w:val="00B43B3F"/>
    <w:rsid w:val="00B46B40"/>
    <w:rsid w:val="00B50C4F"/>
    <w:rsid w:val="00B5668E"/>
    <w:rsid w:val="00B570F2"/>
    <w:rsid w:val="00B60AA4"/>
    <w:rsid w:val="00B62A78"/>
    <w:rsid w:val="00B65B1D"/>
    <w:rsid w:val="00B71561"/>
    <w:rsid w:val="00B75EDF"/>
    <w:rsid w:val="00B80945"/>
    <w:rsid w:val="00B82C4A"/>
    <w:rsid w:val="00B91581"/>
    <w:rsid w:val="00B93CF0"/>
    <w:rsid w:val="00B94659"/>
    <w:rsid w:val="00B970CF"/>
    <w:rsid w:val="00B97619"/>
    <w:rsid w:val="00BA2099"/>
    <w:rsid w:val="00BA320E"/>
    <w:rsid w:val="00BB318D"/>
    <w:rsid w:val="00BB6ECF"/>
    <w:rsid w:val="00BB6F35"/>
    <w:rsid w:val="00BB6F6B"/>
    <w:rsid w:val="00BC47DE"/>
    <w:rsid w:val="00BC6A13"/>
    <w:rsid w:val="00BC6C29"/>
    <w:rsid w:val="00BD2947"/>
    <w:rsid w:val="00BE0E2A"/>
    <w:rsid w:val="00BF0425"/>
    <w:rsid w:val="00BF17E5"/>
    <w:rsid w:val="00BF6382"/>
    <w:rsid w:val="00BF7A5A"/>
    <w:rsid w:val="00C00847"/>
    <w:rsid w:val="00C01E8C"/>
    <w:rsid w:val="00C02BDA"/>
    <w:rsid w:val="00C07ADE"/>
    <w:rsid w:val="00C1302F"/>
    <w:rsid w:val="00C24CD9"/>
    <w:rsid w:val="00C2533E"/>
    <w:rsid w:val="00C26165"/>
    <w:rsid w:val="00C26A02"/>
    <w:rsid w:val="00C34702"/>
    <w:rsid w:val="00C3494D"/>
    <w:rsid w:val="00C350A1"/>
    <w:rsid w:val="00C373F9"/>
    <w:rsid w:val="00C47085"/>
    <w:rsid w:val="00C5415D"/>
    <w:rsid w:val="00C5714A"/>
    <w:rsid w:val="00C664BB"/>
    <w:rsid w:val="00C67F1A"/>
    <w:rsid w:val="00C71309"/>
    <w:rsid w:val="00C7205C"/>
    <w:rsid w:val="00C809B1"/>
    <w:rsid w:val="00C80AF8"/>
    <w:rsid w:val="00C92B3D"/>
    <w:rsid w:val="00C95217"/>
    <w:rsid w:val="00CA41C2"/>
    <w:rsid w:val="00CA457A"/>
    <w:rsid w:val="00CA7734"/>
    <w:rsid w:val="00CB025C"/>
    <w:rsid w:val="00CB0B86"/>
    <w:rsid w:val="00CB159C"/>
    <w:rsid w:val="00CB1C42"/>
    <w:rsid w:val="00CB6B4B"/>
    <w:rsid w:val="00CC0487"/>
    <w:rsid w:val="00CC460A"/>
    <w:rsid w:val="00CD0F1C"/>
    <w:rsid w:val="00CD1021"/>
    <w:rsid w:val="00CD3352"/>
    <w:rsid w:val="00CD4FF3"/>
    <w:rsid w:val="00CE5C62"/>
    <w:rsid w:val="00CF2F97"/>
    <w:rsid w:val="00CF301D"/>
    <w:rsid w:val="00CF57CD"/>
    <w:rsid w:val="00CF5A75"/>
    <w:rsid w:val="00CF5C4C"/>
    <w:rsid w:val="00D0058C"/>
    <w:rsid w:val="00D0110F"/>
    <w:rsid w:val="00D02163"/>
    <w:rsid w:val="00D0398F"/>
    <w:rsid w:val="00D11000"/>
    <w:rsid w:val="00D11B7B"/>
    <w:rsid w:val="00D25B68"/>
    <w:rsid w:val="00D25EA1"/>
    <w:rsid w:val="00D314D7"/>
    <w:rsid w:val="00D40D98"/>
    <w:rsid w:val="00D5190D"/>
    <w:rsid w:val="00D5234B"/>
    <w:rsid w:val="00D566D9"/>
    <w:rsid w:val="00D56D80"/>
    <w:rsid w:val="00D57FE1"/>
    <w:rsid w:val="00D60A84"/>
    <w:rsid w:val="00D738DE"/>
    <w:rsid w:val="00D77280"/>
    <w:rsid w:val="00D777F5"/>
    <w:rsid w:val="00D8211B"/>
    <w:rsid w:val="00D834D7"/>
    <w:rsid w:val="00D8377F"/>
    <w:rsid w:val="00D83DFD"/>
    <w:rsid w:val="00D9423A"/>
    <w:rsid w:val="00D9712E"/>
    <w:rsid w:val="00D979E6"/>
    <w:rsid w:val="00D97BD9"/>
    <w:rsid w:val="00DA045C"/>
    <w:rsid w:val="00DA0984"/>
    <w:rsid w:val="00DA0FED"/>
    <w:rsid w:val="00DA24F9"/>
    <w:rsid w:val="00DB200F"/>
    <w:rsid w:val="00DB24AC"/>
    <w:rsid w:val="00DB494C"/>
    <w:rsid w:val="00DB5890"/>
    <w:rsid w:val="00DC0B19"/>
    <w:rsid w:val="00DC4CC8"/>
    <w:rsid w:val="00DE2681"/>
    <w:rsid w:val="00DE2C4A"/>
    <w:rsid w:val="00DE61CD"/>
    <w:rsid w:val="00DF4058"/>
    <w:rsid w:val="00DF660C"/>
    <w:rsid w:val="00DF6ABE"/>
    <w:rsid w:val="00E02FC6"/>
    <w:rsid w:val="00E06908"/>
    <w:rsid w:val="00E14037"/>
    <w:rsid w:val="00E21490"/>
    <w:rsid w:val="00E218E0"/>
    <w:rsid w:val="00E23DC4"/>
    <w:rsid w:val="00E330ED"/>
    <w:rsid w:val="00E36058"/>
    <w:rsid w:val="00E37698"/>
    <w:rsid w:val="00E37E62"/>
    <w:rsid w:val="00E4046E"/>
    <w:rsid w:val="00E426B6"/>
    <w:rsid w:val="00E46A25"/>
    <w:rsid w:val="00E524E1"/>
    <w:rsid w:val="00E53027"/>
    <w:rsid w:val="00E57F18"/>
    <w:rsid w:val="00E607FB"/>
    <w:rsid w:val="00E62CE4"/>
    <w:rsid w:val="00E65DBF"/>
    <w:rsid w:val="00E75023"/>
    <w:rsid w:val="00E755F1"/>
    <w:rsid w:val="00E81B3E"/>
    <w:rsid w:val="00E90111"/>
    <w:rsid w:val="00E915C7"/>
    <w:rsid w:val="00E929F5"/>
    <w:rsid w:val="00E93D71"/>
    <w:rsid w:val="00E94671"/>
    <w:rsid w:val="00EA058B"/>
    <w:rsid w:val="00EA2111"/>
    <w:rsid w:val="00EA3F1C"/>
    <w:rsid w:val="00EA5A3D"/>
    <w:rsid w:val="00EB1771"/>
    <w:rsid w:val="00EB3DBC"/>
    <w:rsid w:val="00EB5084"/>
    <w:rsid w:val="00EC35FE"/>
    <w:rsid w:val="00EC47F3"/>
    <w:rsid w:val="00EC6216"/>
    <w:rsid w:val="00EC70A5"/>
    <w:rsid w:val="00EC7AAA"/>
    <w:rsid w:val="00ED6F95"/>
    <w:rsid w:val="00EE147E"/>
    <w:rsid w:val="00EE249A"/>
    <w:rsid w:val="00EE315D"/>
    <w:rsid w:val="00EE538B"/>
    <w:rsid w:val="00EE7C87"/>
    <w:rsid w:val="00EF04A0"/>
    <w:rsid w:val="00EF1A4B"/>
    <w:rsid w:val="00EF3AA8"/>
    <w:rsid w:val="00EF577E"/>
    <w:rsid w:val="00F11101"/>
    <w:rsid w:val="00F132D6"/>
    <w:rsid w:val="00F14468"/>
    <w:rsid w:val="00F15465"/>
    <w:rsid w:val="00F36716"/>
    <w:rsid w:val="00F40643"/>
    <w:rsid w:val="00F4497C"/>
    <w:rsid w:val="00F55C4D"/>
    <w:rsid w:val="00F610C9"/>
    <w:rsid w:val="00F64310"/>
    <w:rsid w:val="00F6480D"/>
    <w:rsid w:val="00F6574A"/>
    <w:rsid w:val="00F667E4"/>
    <w:rsid w:val="00F71928"/>
    <w:rsid w:val="00F75762"/>
    <w:rsid w:val="00F76927"/>
    <w:rsid w:val="00F76E60"/>
    <w:rsid w:val="00F814C1"/>
    <w:rsid w:val="00F82C95"/>
    <w:rsid w:val="00F845E0"/>
    <w:rsid w:val="00F874AF"/>
    <w:rsid w:val="00FA5E62"/>
    <w:rsid w:val="00FA7539"/>
    <w:rsid w:val="00FA7880"/>
    <w:rsid w:val="00FB05FB"/>
    <w:rsid w:val="00FB0DBE"/>
    <w:rsid w:val="00FC04C1"/>
    <w:rsid w:val="00FC0CBB"/>
    <w:rsid w:val="00FC3BF4"/>
    <w:rsid w:val="00FC5CF6"/>
    <w:rsid w:val="00FD1643"/>
    <w:rsid w:val="00FD1773"/>
    <w:rsid w:val="00FD2A78"/>
    <w:rsid w:val="00FD393C"/>
    <w:rsid w:val="00FD46FB"/>
    <w:rsid w:val="00FD7F38"/>
    <w:rsid w:val="00FE1A19"/>
    <w:rsid w:val="00FE2132"/>
    <w:rsid w:val="00FE253C"/>
    <w:rsid w:val="00FF31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none [1944]" strokecolor="none [3041]">
      <v:fill color="none [1944]"/>
      <v:stroke color="none [3041]" weight="3pt"/>
      <v:shadow on="t" type="perspective" color="none [1608]" opacity=".5" offset="1pt" offset2="-1pt"/>
    </o:shapedefaults>
    <o:shapelayout v:ext="edit">
      <o:idmap v:ext="edit" data="1"/>
      <o:rules v:ext="edit">
        <o:r id="V:Rule5" type="connector" idref="#_x0000_s1816"/>
        <o:r id="V:Rule6" type="connector" idref="#_x0000_s1729"/>
        <o:r id="V:Rule7" type="connector" idref="#_x0000_s1683"/>
        <o:r id="V:Rule8" type="connector" idref="#_x0000_s16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1B2"/>
    <w:pPr>
      <w:spacing w:before="120" w:after="120"/>
      <w:jc w:val="both"/>
    </w:pPr>
    <w:rPr>
      <w:rFonts w:ascii="Calibri" w:hAnsi="Calibri"/>
      <w:sz w:val="24"/>
      <w:szCs w:val="24"/>
    </w:rPr>
  </w:style>
  <w:style w:type="paragraph" w:styleId="Titre1">
    <w:name w:val="heading 1"/>
    <w:next w:val="BodyText"/>
    <w:qFormat/>
    <w:rsid w:val="00803132"/>
    <w:pPr>
      <w:pageBreakBefore/>
      <w:numPr>
        <w:numId w:val="1"/>
      </w:numPr>
      <w:pBdr>
        <w:bottom w:val="single" w:sz="12" w:space="1" w:color="1B9DD9"/>
      </w:pBdr>
      <w:spacing w:before="120" w:after="360" w:line="360" w:lineRule="exact"/>
      <w:outlineLvl w:val="0"/>
    </w:pPr>
    <w:rPr>
      <w:rFonts w:ascii="Arial" w:hAnsi="Arial" w:cs="Arial"/>
      <w:b/>
      <w:color w:val="000000"/>
      <w:sz w:val="32"/>
      <w:szCs w:val="30"/>
      <w:lang w:eastAsia="en-US"/>
    </w:rPr>
  </w:style>
  <w:style w:type="paragraph" w:styleId="Titre2">
    <w:name w:val="heading 2"/>
    <w:basedOn w:val="Normal"/>
    <w:next w:val="Normal"/>
    <w:qFormat/>
    <w:rsid w:val="00C809B1"/>
    <w:pPr>
      <w:numPr>
        <w:ilvl w:val="1"/>
        <w:numId w:val="1"/>
      </w:numPr>
      <w:pBdr>
        <w:bottom w:val="single" w:sz="4" w:space="1" w:color="000000"/>
      </w:pBdr>
      <w:spacing w:before="360" w:after="240" w:line="240" w:lineRule="exact"/>
      <w:outlineLvl w:val="1"/>
    </w:pPr>
    <w:rPr>
      <w:rFonts w:cs="Arial"/>
      <w:b/>
      <w:bCs/>
      <w:iCs/>
      <w:sz w:val="28"/>
      <w:szCs w:val="28"/>
    </w:rPr>
  </w:style>
  <w:style w:type="paragraph" w:styleId="Titre3">
    <w:name w:val="heading 3"/>
    <w:basedOn w:val="Normal"/>
    <w:next w:val="Normal"/>
    <w:link w:val="Titre3Car"/>
    <w:qFormat/>
    <w:rsid w:val="00264123"/>
    <w:pPr>
      <w:numPr>
        <w:ilvl w:val="2"/>
        <w:numId w:val="1"/>
      </w:numPr>
      <w:spacing w:before="360" w:after="240" w:line="240" w:lineRule="exact"/>
      <w:outlineLvl w:val="2"/>
    </w:pPr>
    <w:rPr>
      <w:rFonts w:cs="Arial"/>
      <w:b/>
      <w:bCs/>
      <w:szCs w:val="26"/>
    </w:rPr>
  </w:style>
  <w:style w:type="paragraph" w:styleId="Titre4">
    <w:name w:val="heading 4"/>
    <w:next w:val="BodyText"/>
    <w:qFormat/>
    <w:rsid w:val="003B32A0"/>
    <w:pPr>
      <w:numPr>
        <w:ilvl w:val="3"/>
        <w:numId w:val="1"/>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basedOn w:val="Normal"/>
    <w:next w:val="Normal"/>
    <w:link w:val="Titre5Car"/>
    <w:unhideWhenUsed/>
    <w:qFormat/>
    <w:rsid w:val="00CB025C"/>
    <w:pPr>
      <w:numPr>
        <w:ilvl w:val="4"/>
        <w:numId w:val="1"/>
      </w:numPr>
      <w:spacing w:before="240" w:after="60"/>
      <w:outlineLvl w:val="4"/>
    </w:pPr>
    <w:rPr>
      <w:b/>
      <w:bCs/>
      <w:i/>
      <w:iCs/>
      <w:sz w:val="26"/>
      <w:szCs w:val="26"/>
    </w:rPr>
  </w:style>
  <w:style w:type="paragraph" w:styleId="Titre6">
    <w:name w:val="heading 6"/>
    <w:basedOn w:val="Normal"/>
    <w:next w:val="Normal"/>
    <w:link w:val="Titre6Car"/>
    <w:unhideWhenUsed/>
    <w:qFormat/>
    <w:rsid w:val="00CB025C"/>
    <w:pPr>
      <w:numPr>
        <w:ilvl w:val="5"/>
        <w:numId w:val="1"/>
      </w:numPr>
      <w:spacing w:before="240" w:after="60"/>
      <w:outlineLvl w:val="5"/>
    </w:pPr>
    <w:rPr>
      <w:b/>
      <w:bCs/>
      <w:sz w:val="22"/>
      <w:szCs w:val="22"/>
    </w:rPr>
  </w:style>
  <w:style w:type="paragraph" w:styleId="Titre7">
    <w:name w:val="heading 7"/>
    <w:basedOn w:val="Normal"/>
    <w:next w:val="Normal"/>
    <w:link w:val="Titre7Car"/>
    <w:unhideWhenUsed/>
    <w:qFormat/>
    <w:rsid w:val="00CB025C"/>
    <w:pPr>
      <w:numPr>
        <w:ilvl w:val="6"/>
        <w:numId w:val="1"/>
      </w:numPr>
      <w:spacing w:before="240" w:after="60"/>
      <w:outlineLvl w:val="6"/>
    </w:pPr>
  </w:style>
  <w:style w:type="paragraph" w:styleId="Titre8">
    <w:name w:val="heading 8"/>
    <w:basedOn w:val="Normal"/>
    <w:next w:val="Normal"/>
    <w:qFormat/>
    <w:rsid w:val="00567A8E"/>
    <w:pPr>
      <w:numPr>
        <w:ilvl w:val="7"/>
        <w:numId w:val="1"/>
      </w:numPr>
      <w:spacing w:before="240" w:after="60" w:line="320" w:lineRule="exact"/>
      <w:outlineLvl w:val="7"/>
    </w:pPr>
    <w:rPr>
      <w:rFonts w:ascii="Times New Roman" w:eastAsia="PMingLiU" w:hAnsi="Times New Roman" w:cs="Arial"/>
      <w:i/>
      <w:iCs/>
      <w:szCs w:val="18"/>
      <w:lang w:eastAsia="zh-TW"/>
    </w:rPr>
  </w:style>
  <w:style w:type="paragraph" w:styleId="Titre9">
    <w:name w:val="heading 9"/>
    <w:basedOn w:val="Normal"/>
    <w:next w:val="Normal"/>
    <w:qFormat/>
    <w:rsid w:val="00567A8E"/>
    <w:pPr>
      <w:numPr>
        <w:ilvl w:val="8"/>
        <w:numId w:val="1"/>
      </w:numPr>
      <w:spacing w:before="240" w:after="60" w:line="320" w:lineRule="exact"/>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F577E"/>
    <w:pPr>
      <w:tabs>
        <w:tab w:val="center" w:pos="4536"/>
        <w:tab w:val="right" w:pos="9072"/>
      </w:tabs>
    </w:pPr>
    <w:rPr>
      <w:rFonts w:ascii="Arial" w:hAnsi="Arial"/>
    </w:rPr>
  </w:style>
  <w:style w:type="paragraph" w:styleId="Pieddepage">
    <w:name w:val="footer"/>
    <w:basedOn w:val="Normal"/>
    <w:rsid w:val="00EF577E"/>
    <w:pPr>
      <w:tabs>
        <w:tab w:val="center" w:pos="4536"/>
        <w:tab w:val="right" w:pos="9072"/>
      </w:tabs>
    </w:pPr>
  </w:style>
  <w:style w:type="paragraph" w:customStyle="1" w:styleId="Backovercompany">
    <w:name w:val="Backover company"/>
    <w:basedOn w:val="Normal"/>
    <w:semiHidden/>
    <w:rsid w:val="00567A8E"/>
    <w:pPr>
      <w:framePr w:hSpace="142" w:wrap="around" w:vAnchor="page" w:hAnchor="text" w:x="-566" w:y="2382"/>
      <w:spacing w:line="200" w:lineRule="exact"/>
    </w:pPr>
    <w:rPr>
      <w:rFonts w:eastAsia="PMingLiU" w:cs="Arial"/>
      <w:sz w:val="14"/>
      <w:szCs w:val="15"/>
      <w:lang w:val="en-US" w:eastAsia="en-US"/>
    </w:rPr>
  </w:style>
  <w:style w:type="paragraph" w:customStyle="1" w:styleId="BodyText">
    <w:name w:val="BodyText"/>
    <w:link w:val="BodyTextChar"/>
    <w:rsid w:val="005A29DB"/>
    <w:pPr>
      <w:spacing w:before="120" w:after="120"/>
      <w:jc w:val="both"/>
    </w:pPr>
    <w:rPr>
      <w:rFonts w:ascii="Arial" w:hAnsi="Arial" w:cs="Arial"/>
      <w:bCs/>
      <w:sz w:val="24"/>
      <w:szCs w:val="18"/>
      <w:lang w:eastAsia="en-US"/>
    </w:rPr>
  </w:style>
  <w:style w:type="character" w:customStyle="1" w:styleId="BodyTextChar">
    <w:name w:val="BodyText Char"/>
    <w:link w:val="BodyText"/>
    <w:rsid w:val="005A29DB"/>
    <w:rPr>
      <w:rFonts w:ascii="Arial" w:hAnsi="Arial" w:cs="Arial"/>
      <w:bCs/>
      <w:sz w:val="24"/>
      <w:szCs w:val="18"/>
      <w:lang w:val="fr-FR" w:eastAsia="en-US" w:bidi="ar-SA"/>
    </w:rPr>
  </w:style>
  <w:style w:type="paragraph" w:styleId="TM1">
    <w:name w:val="toc 1"/>
    <w:basedOn w:val="Normal"/>
    <w:next w:val="Normal"/>
    <w:autoRedefine/>
    <w:uiPriority w:val="39"/>
    <w:qFormat/>
    <w:rsid w:val="00620DF5"/>
    <w:pPr>
      <w:tabs>
        <w:tab w:val="left" w:pos="851"/>
        <w:tab w:val="right" w:leader="dot" w:pos="10194"/>
      </w:tabs>
      <w:ind w:left="142"/>
    </w:pPr>
  </w:style>
  <w:style w:type="character" w:styleId="Lienhypertexte">
    <w:name w:val="Hyperlink"/>
    <w:uiPriority w:val="99"/>
    <w:rsid w:val="00567A8E"/>
    <w:rPr>
      <w:color w:val="0000FF"/>
      <w:u w:val="single"/>
    </w:rPr>
  </w:style>
  <w:style w:type="numbering" w:customStyle="1" w:styleId="StyleAvecpuces">
    <w:name w:val="Style Avec puces"/>
    <w:basedOn w:val="Aucuneliste"/>
    <w:rsid w:val="00D60A84"/>
    <w:pPr>
      <w:numPr>
        <w:numId w:val="2"/>
      </w:numPr>
    </w:pPr>
  </w:style>
  <w:style w:type="paragraph" w:styleId="TM2">
    <w:name w:val="toc 2"/>
    <w:basedOn w:val="Normal"/>
    <w:next w:val="Normal"/>
    <w:autoRedefine/>
    <w:uiPriority w:val="39"/>
    <w:qFormat/>
    <w:rsid w:val="001F01F1"/>
    <w:pPr>
      <w:ind w:left="240"/>
    </w:pPr>
  </w:style>
  <w:style w:type="paragraph" w:styleId="TM3">
    <w:name w:val="toc 3"/>
    <w:basedOn w:val="Normal"/>
    <w:next w:val="Normal"/>
    <w:autoRedefine/>
    <w:uiPriority w:val="39"/>
    <w:qFormat/>
    <w:rsid w:val="001F01F1"/>
    <w:pPr>
      <w:ind w:left="480"/>
    </w:pPr>
  </w:style>
  <w:style w:type="numbering" w:customStyle="1" w:styleId="StyleNumros">
    <w:name w:val="Style Numéros"/>
    <w:basedOn w:val="Aucuneliste"/>
    <w:rsid w:val="00D60A84"/>
    <w:pPr>
      <w:numPr>
        <w:numId w:val="3"/>
      </w:numPr>
    </w:pPr>
  </w:style>
  <w:style w:type="paragraph" w:customStyle="1" w:styleId="Tableau-ligne">
    <w:name w:val="Tableau-ligne"/>
    <w:basedOn w:val="Normal"/>
    <w:link w:val="Tableau-ligneCar"/>
    <w:rsid w:val="006323A8"/>
    <w:pPr>
      <w:keepLines/>
      <w:suppressLineNumbers/>
      <w:spacing w:before="20" w:after="20"/>
      <w:ind w:right="57"/>
      <w:jc w:val="center"/>
    </w:pPr>
    <w:rPr>
      <w:rFonts w:ascii="Arial" w:hAnsi="Arial"/>
      <w:sz w:val="20"/>
      <w:szCs w:val="20"/>
    </w:rPr>
  </w:style>
  <w:style w:type="character" w:customStyle="1" w:styleId="Tableau-ligneCar">
    <w:name w:val="Tableau-ligne Car"/>
    <w:link w:val="Tableau-ligne"/>
    <w:rsid w:val="006323A8"/>
    <w:rPr>
      <w:rFonts w:ascii="Arial" w:hAnsi="Arial"/>
      <w:lang w:val="fr-FR" w:eastAsia="fr-FR" w:bidi="ar-SA"/>
    </w:rPr>
  </w:style>
  <w:style w:type="paragraph" w:customStyle="1" w:styleId="TabHeading">
    <w:name w:val="Tab Heading"/>
    <w:basedOn w:val="BodyText"/>
    <w:rsid w:val="006323A8"/>
    <w:pPr>
      <w:keepNext/>
      <w:spacing w:before="0" w:line="320" w:lineRule="exact"/>
      <w:jc w:val="center"/>
    </w:pPr>
    <w:rPr>
      <w:rFonts w:cs="Arial Bold"/>
      <w:b/>
    </w:rPr>
  </w:style>
  <w:style w:type="character" w:styleId="Numrodepage">
    <w:name w:val="page number"/>
    <w:semiHidden/>
    <w:rsid w:val="00024675"/>
    <w:rPr>
      <w:rFonts w:ascii="Arial" w:hAnsi="Arial"/>
      <w:color w:val="auto"/>
      <w:sz w:val="15"/>
      <w:szCs w:val="15"/>
    </w:rPr>
  </w:style>
  <w:style w:type="table" w:styleId="Grilledutableau">
    <w:name w:val="Table Grid"/>
    <w:basedOn w:val="TableauNormal"/>
    <w:rsid w:val="00304A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5Car">
    <w:name w:val="Titre 5 Car"/>
    <w:link w:val="Titre5"/>
    <w:rsid w:val="00CB025C"/>
    <w:rPr>
      <w:rFonts w:ascii="Calibri" w:hAnsi="Calibri"/>
      <w:b/>
      <w:bCs/>
      <w:i/>
      <w:iCs/>
      <w:sz w:val="26"/>
      <w:szCs w:val="26"/>
    </w:rPr>
  </w:style>
  <w:style w:type="character" w:customStyle="1" w:styleId="Titre6Car">
    <w:name w:val="Titre 6 Car"/>
    <w:link w:val="Titre6"/>
    <w:rsid w:val="00CB025C"/>
    <w:rPr>
      <w:rFonts w:ascii="Calibri" w:hAnsi="Calibri"/>
      <w:b/>
      <w:bCs/>
      <w:sz w:val="22"/>
      <w:szCs w:val="22"/>
    </w:rPr>
  </w:style>
  <w:style w:type="character" w:customStyle="1" w:styleId="Titre7Car">
    <w:name w:val="Titre 7 Car"/>
    <w:link w:val="Titre7"/>
    <w:rsid w:val="00CB025C"/>
    <w:rPr>
      <w:rFonts w:ascii="Calibri" w:hAnsi="Calibri"/>
      <w:sz w:val="24"/>
      <w:szCs w:val="24"/>
    </w:rPr>
  </w:style>
  <w:style w:type="paragraph" w:styleId="Corpsdetexte">
    <w:name w:val="Body Text"/>
    <w:basedOn w:val="Normal"/>
    <w:link w:val="CorpsdetexteCar"/>
    <w:uiPriority w:val="99"/>
    <w:rsid w:val="007827A2"/>
    <w:pPr>
      <w:spacing w:before="200" w:line="276" w:lineRule="auto"/>
    </w:pPr>
    <w:rPr>
      <w:sz w:val="20"/>
      <w:szCs w:val="20"/>
      <w:lang w:eastAsia="en-US" w:bidi="en-US"/>
    </w:rPr>
  </w:style>
  <w:style w:type="character" w:customStyle="1" w:styleId="CorpsdetexteCar">
    <w:name w:val="Corps de texte Car"/>
    <w:link w:val="Corpsdetexte"/>
    <w:uiPriority w:val="99"/>
    <w:rsid w:val="007827A2"/>
    <w:rPr>
      <w:rFonts w:ascii="Calibri" w:hAnsi="Calibri"/>
      <w:lang w:eastAsia="en-US" w:bidi="en-US"/>
    </w:rPr>
  </w:style>
  <w:style w:type="paragraph" w:customStyle="1" w:styleId="ENT-Pucegras">
    <w:name w:val="ENT - Puce gras"/>
    <w:basedOn w:val="Normal"/>
    <w:qFormat/>
    <w:rsid w:val="003B05A7"/>
    <w:pPr>
      <w:ind w:left="720" w:hanging="360"/>
    </w:pPr>
    <w:rPr>
      <w:b/>
      <w:szCs w:val="22"/>
      <w:lang w:eastAsia="en-US"/>
    </w:rPr>
  </w:style>
  <w:style w:type="paragraph" w:customStyle="1" w:styleId="ENT-Puce">
    <w:name w:val="ENT - Puce"/>
    <w:basedOn w:val="Normal"/>
    <w:qFormat/>
    <w:rsid w:val="008B51B2"/>
    <w:pPr>
      <w:numPr>
        <w:numId w:val="4"/>
      </w:numPr>
    </w:pPr>
    <w:rPr>
      <w:szCs w:val="22"/>
      <w:lang w:eastAsia="en-US"/>
    </w:rPr>
  </w:style>
  <w:style w:type="paragraph" w:customStyle="1" w:styleId="ENT-titrelgende">
    <w:name w:val="ENT - titre légende"/>
    <w:basedOn w:val="Normal"/>
    <w:next w:val="Normal"/>
    <w:rsid w:val="003B05A7"/>
    <w:pPr>
      <w:jc w:val="left"/>
    </w:pPr>
    <w:rPr>
      <w:rFonts w:ascii="Arial Gras" w:hAnsi="Arial Gras"/>
      <w:b/>
      <w:i/>
      <w:color w:val="808080"/>
      <w:sz w:val="32"/>
    </w:rPr>
  </w:style>
  <w:style w:type="numbering" w:customStyle="1" w:styleId="Attention">
    <w:name w:val="Attention"/>
    <w:rsid w:val="003B05A7"/>
    <w:pPr>
      <w:numPr>
        <w:numId w:val="5"/>
      </w:numPr>
    </w:pPr>
  </w:style>
  <w:style w:type="numbering" w:customStyle="1" w:styleId="Action">
    <w:name w:val="Action"/>
    <w:rsid w:val="003B05A7"/>
    <w:pPr>
      <w:numPr>
        <w:numId w:val="7"/>
      </w:numPr>
    </w:pPr>
  </w:style>
  <w:style w:type="numbering" w:customStyle="1" w:styleId="Astuceoutil">
    <w:name w:val="Astuce outil"/>
    <w:rsid w:val="003B05A7"/>
    <w:pPr>
      <w:numPr>
        <w:numId w:val="9"/>
      </w:numPr>
    </w:pPr>
  </w:style>
  <w:style w:type="numbering" w:customStyle="1" w:styleId="Rsultatlcran">
    <w:name w:val="Résultat à l'écran"/>
    <w:rsid w:val="003B05A7"/>
    <w:pPr>
      <w:numPr>
        <w:numId w:val="10"/>
      </w:numPr>
    </w:pPr>
  </w:style>
  <w:style w:type="paragraph" w:customStyle="1" w:styleId="ENT-Astuce">
    <w:name w:val="ENT- Astuce"/>
    <w:basedOn w:val="Normal"/>
    <w:link w:val="ENT-AstuceCar"/>
    <w:qFormat/>
    <w:rsid w:val="003B05A7"/>
    <w:pPr>
      <w:numPr>
        <w:numId w:val="12"/>
      </w:numPr>
      <w:shd w:val="clear" w:color="auto" w:fill="DBE5F1"/>
      <w:spacing w:line="360" w:lineRule="auto"/>
      <w:jc w:val="left"/>
    </w:pPr>
    <w:rPr>
      <w:rFonts w:ascii="Corbel" w:hAnsi="Corbel"/>
      <w:color w:val="0000FF"/>
      <w:szCs w:val="22"/>
    </w:rPr>
  </w:style>
  <w:style w:type="paragraph" w:customStyle="1" w:styleId="ENT-Pointdattention">
    <w:name w:val="ENT- Point d'attention"/>
    <w:basedOn w:val="Normal"/>
    <w:qFormat/>
    <w:rsid w:val="003B05A7"/>
    <w:pPr>
      <w:numPr>
        <w:numId w:val="6"/>
      </w:numPr>
      <w:shd w:val="clear" w:color="auto" w:fill="FDE9D9"/>
      <w:spacing w:line="360" w:lineRule="auto"/>
      <w:jc w:val="left"/>
    </w:pPr>
    <w:rPr>
      <w:rFonts w:ascii="Corbel" w:hAnsi="Corbel"/>
      <w:lang w:eastAsia="en-US"/>
    </w:rPr>
  </w:style>
  <w:style w:type="paragraph" w:customStyle="1" w:styleId="ENT-Action">
    <w:name w:val="ENT- Action"/>
    <w:basedOn w:val="Normal"/>
    <w:qFormat/>
    <w:rsid w:val="003B05A7"/>
    <w:pPr>
      <w:numPr>
        <w:numId w:val="8"/>
      </w:numPr>
      <w:tabs>
        <w:tab w:val="clear" w:pos="1219"/>
        <w:tab w:val="num" w:pos="1077"/>
      </w:tabs>
      <w:ind w:left="1077"/>
      <w:jc w:val="left"/>
    </w:pPr>
    <w:rPr>
      <w:lang w:eastAsia="en-US"/>
    </w:rPr>
  </w:style>
  <w:style w:type="paragraph" w:customStyle="1" w:styleId="ENT-Rsultat">
    <w:name w:val="ENT- Résultat"/>
    <w:basedOn w:val="Normal"/>
    <w:qFormat/>
    <w:rsid w:val="003B05A7"/>
    <w:pPr>
      <w:numPr>
        <w:numId w:val="11"/>
      </w:numPr>
      <w:jc w:val="left"/>
    </w:pPr>
    <w:rPr>
      <w:lang w:eastAsia="en-US"/>
    </w:rPr>
  </w:style>
  <w:style w:type="paragraph" w:customStyle="1" w:styleId="ENT-Exemple">
    <w:name w:val="ENT - Exemple"/>
    <w:basedOn w:val="Normal"/>
    <w:qFormat/>
    <w:rsid w:val="003F5275"/>
    <w:pPr>
      <w:numPr>
        <w:numId w:val="13"/>
      </w:numPr>
      <w:shd w:val="clear" w:color="auto" w:fill="FFFFCC"/>
      <w:tabs>
        <w:tab w:val="left" w:pos="567"/>
      </w:tabs>
      <w:spacing w:line="360" w:lineRule="auto"/>
    </w:pPr>
    <w:rPr>
      <w:rFonts w:ascii="Corbel" w:hAnsi="Corbel"/>
      <w:lang w:eastAsia="en-US"/>
    </w:rPr>
  </w:style>
  <w:style w:type="paragraph" w:styleId="Paragraphedeliste">
    <w:name w:val="List Paragraph"/>
    <w:basedOn w:val="Normal"/>
    <w:uiPriority w:val="34"/>
    <w:qFormat/>
    <w:rsid w:val="00526F83"/>
    <w:pPr>
      <w:spacing w:before="0" w:after="0"/>
      <w:ind w:left="720"/>
      <w:jc w:val="left"/>
    </w:pPr>
    <w:rPr>
      <w:rFonts w:eastAsia="Calibri"/>
      <w:sz w:val="22"/>
      <w:szCs w:val="22"/>
    </w:rPr>
  </w:style>
  <w:style w:type="character" w:styleId="Marquedecommentaire">
    <w:name w:val="annotation reference"/>
    <w:rsid w:val="00D11B7B"/>
    <w:rPr>
      <w:sz w:val="16"/>
      <w:szCs w:val="16"/>
    </w:rPr>
  </w:style>
  <w:style w:type="paragraph" w:styleId="Commentaire">
    <w:name w:val="annotation text"/>
    <w:basedOn w:val="Normal"/>
    <w:link w:val="CommentaireCar"/>
    <w:rsid w:val="00D11B7B"/>
    <w:rPr>
      <w:sz w:val="20"/>
      <w:szCs w:val="20"/>
    </w:rPr>
  </w:style>
  <w:style w:type="character" w:customStyle="1" w:styleId="CommentaireCar">
    <w:name w:val="Commentaire Car"/>
    <w:link w:val="Commentaire"/>
    <w:rsid w:val="00D11B7B"/>
    <w:rPr>
      <w:rFonts w:ascii="Calibri" w:hAnsi="Calibri"/>
    </w:rPr>
  </w:style>
  <w:style w:type="paragraph" w:styleId="Textedebulles">
    <w:name w:val="Balloon Text"/>
    <w:basedOn w:val="Normal"/>
    <w:link w:val="TextedebullesCar"/>
    <w:rsid w:val="00D11B7B"/>
    <w:pPr>
      <w:spacing w:before="0" w:after="0"/>
    </w:pPr>
    <w:rPr>
      <w:rFonts w:ascii="Tahoma" w:hAnsi="Tahoma"/>
      <w:sz w:val="16"/>
      <w:szCs w:val="16"/>
    </w:rPr>
  </w:style>
  <w:style w:type="character" w:customStyle="1" w:styleId="TextedebullesCar">
    <w:name w:val="Texte de bulles Car"/>
    <w:link w:val="Textedebulles"/>
    <w:rsid w:val="00D11B7B"/>
    <w:rPr>
      <w:rFonts w:ascii="Tahoma" w:hAnsi="Tahoma" w:cs="Tahoma"/>
      <w:sz w:val="16"/>
      <w:szCs w:val="16"/>
    </w:rPr>
  </w:style>
  <w:style w:type="paragraph" w:customStyle="1" w:styleId="Default">
    <w:name w:val="Default"/>
    <w:rsid w:val="003772B2"/>
    <w:pPr>
      <w:autoSpaceDE w:val="0"/>
      <w:autoSpaceDN w:val="0"/>
      <w:adjustRightInd w:val="0"/>
    </w:pPr>
    <w:rPr>
      <w:rFonts w:ascii="Calibri" w:hAnsi="Calibri" w:cs="Calibri"/>
      <w:color w:val="000000"/>
      <w:sz w:val="24"/>
      <w:szCs w:val="24"/>
    </w:rPr>
  </w:style>
  <w:style w:type="paragraph" w:styleId="Objetducommentaire">
    <w:name w:val="annotation subject"/>
    <w:basedOn w:val="Commentaire"/>
    <w:next w:val="Commentaire"/>
    <w:link w:val="ObjetducommentaireCar"/>
    <w:rsid w:val="004A61F1"/>
    <w:rPr>
      <w:b/>
      <w:bCs/>
    </w:rPr>
  </w:style>
  <w:style w:type="character" w:customStyle="1" w:styleId="ObjetducommentaireCar">
    <w:name w:val="Objet du commentaire Car"/>
    <w:link w:val="Objetducommentaire"/>
    <w:rsid w:val="004A61F1"/>
    <w:rPr>
      <w:rFonts w:ascii="Calibri" w:hAnsi="Calibri"/>
      <w:b/>
      <w:bCs/>
    </w:rPr>
  </w:style>
  <w:style w:type="paragraph" w:styleId="NormalWeb">
    <w:name w:val="Normal (Web)"/>
    <w:basedOn w:val="Normal"/>
    <w:uiPriority w:val="99"/>
    <w:unhideWhenUsed/>
    <w:rsid w:val="00EE147E"/>
    <w:pPr>
      <w:spacing w:before="100" w:beforeAutospacing="1" w:after="119"/>
      <w:jc w:val="left"/>
    </w:pPr>
    <w:rPr>
      <w:rFonts w:ascii="Times New Roman" w:hAnsi="Times New Roman"/>
    </w:rPr>
  </w:style>
  <w:style w:type="character" w:customStyle="1" w:styleId="ENT-AstuceCar">
    <w:name w:val="ENT- Astuce Car"/>
    <w:link w:val="ENT-Astuce"/>
    <w:rsid w:val="00EE147E"/>
    <w:rPr>
      <w:rFonts w:ascii="Corbel" w:hAnsi="Corbel"/>
      <w:color w:val="0000FF"/>
      <w:sz w:val="24"/>
      <w:szCs w:val="22"/>
      <w:shd w:val="clear" w:color="auto" w:fill="DBE5F1"/>
    </w:rPr>
  </w:style>
  <w:style w:type="paragraph" w:styleId="En-ttedetabledesmatires">
    <w:name w:val="TOC Heading"/>
    <w:basedOn w:val="Titre1"/>
    <w:next w:val="Normal"/>
    <w:uiPriority w:val="39"/>
    <w:semiHidden/>
    <w:unhideWhenUsed/>
    <w:qFormat/>
    <w:rsid w:val="00620DF5"/>
    <w:pPr>
      <w:keepNext/>
      <w:keepLines/>
      <w:pageBreakBefore w:val="0"/>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table" w:styleId="Classique1">
    <w:name w:val="Table Classic 1"/>
    <w:basedOn w:val="TableauNormal"/>
    <w:rsid w:val="00156FA0"/>
    <w:pPr>
      <w:spacing w:before="120" w:after="1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itre3Car">
    <w:name w:val="Titre 3 Car"/>
    <w:basedOn w:val="Policepardfaut"/>
    <w:link w:val="Titre3"/>
    <w:rsid w:val="00656088"/>
    <w:rPr>
      <w:rFonts w:ascii="Calibri" w:hAnsi="Calibri" w:cs="Arial"/>
      <w:b/>
      <w:bCs/>
      <w:sz w:val="24"/>
      <w:szCs w:val="26"/>
    </w:rPr>
  </w:style>
</w:styles>
</file>

<file path=word/webSettings.xml><?xml version="1.0" encoding="utf-8"?>
<w:webSettings xmlns:r="http://schemas.openxmlformats.org/officeDocument/2006/relationships" xmlns:w="http://schemas.openxmlformats.org/wordprocessingml/2006/main">
  <w:divs>
    <w:div w:id="37357938">
      <w:bodyDiv w:val="1"/>
      <w:marLeft w:val="0"/>
      <w:marRight w:val="0"/>
      <w:marTop w:val="0"/>
      <w:marBottom w:val="0"/>
      <w:divBdr>
        <w:top w:val="none" w:sz="0" w:space="0" w:color="auto"/>
        <w:left w:val="none" w:sz="0" w:space="0" w:color="auto"/>
        <w:bottom w:val="none" w:sz="0" w:space="0" w:color="auto"/>
        <w:right w:val="none" w:sz="0" w:space="0" w:color="auto"/>
      </w:divBdr>
      <w:divsChild>
        <w:div w:id="281115442">
          <w:marLeft w:val="850"/>
          <w:marRight w:val="0"/>
          <w:marTop w:val="154"/>
          <w:marBottom w:val="0"/>
          <w:divBdr>
            <w:top w:val="none" w:sz="0" w:space="0" w:color="auto"/>
            <w:left w:val="none" w:sz="0" w:space="0" w:color="auto"/>
            <w:bottom w:val="none" w:sz="0" w:space="0" w:color="auto"/>
            <w:right w:val="none" w:sz="0" w:space="0" w:color="auto"/>
          </w:divBdr>
        </w:div>
        <w:div w:id="479154104">
          <w:marLeft w:val="288"/>
          <w:marRight w:val="0"/>
          <w:marTop w:val="173"/>
          <w:marBottom w:val="0"/>
          <w:divBdr>
            <w:top w:val="none" w:sz="0" w:space="0" w:color="auto"/>
            <w:left w:val="none" w:sz="0" w:space="0" w:color="auto"/>
            <w:bottom w:val="none" w:sz="0" w:space="0" w:color="auto"/>
            <w:right w:val="none" w:sz="0" w:space="0" w:color="auto"/>
          </w:divBdr>
        </w:div>
        <w:div w:id="694691545">
          <w:marLeft w:val="850"/>
          <w:marRight w:val="0"/>
          <w:marTop w:val="154"/>
          <w:marBottom w:val="0"/>
          <w:divBdr>
            <w:top w:val="none" w:sz="0" w:space="0" w:color="auto"/>
            <w:left w:val="none" w:sz="0" w:space="0" w:color="auto"/>
            <w:bottom w:val="none" w:sz="0" w:space="0" w:color="auto"/>
            <w:right w:val="none" w:sz="0" w:space="0" w:color="auto"/>
          </w:divBdr>
        </w:div>
        <w:div w:id="1167673152">
          <w:marLeft w:val="850"/>
          <w:marRight w:val="0"/>
          <w:marTop w:val="154"/>
          <w:marBottom w:val="0"/>
          <w:divBdr>
            <w:top w:val="none" w:sz="0" w:space="0" w:color="auto"/>
            <w:left w:val="none" w:sz="0" w:space="0" w:color="auto"/>
            <w:bottom w:val="none" w:sz="0" w:space="0" w:color="auto"/>
            <w:right w:val="none" w:sz="0" w:space="0" w:color="auto"/>
          </w:divBdr>
        </w:div>
        <w:div w:id="1234122768">
          <w:marLeft w:val="850"/>
          <w:marRight w:val="0"/>
          <w:marTop w:val="154"/>
          <w:marBottom w:val="0"/>
          <w:divBdr>
            <w:top w:val="none" w:sz="0" w:space="0" w:color="auto"/>
            <w:left w:val="none" w:sz="0" w:space="0" w:color="auto"/>
            <w:bottom w:val="none" w:sz="0" w:space="0" w:color="auto"/>
            <w:right w:val="none" w:sz="0" w:space="0" w:color="auto"/>
          </w:divBdr>
        </w:div>
        <w:div w:id="1630285822">
          <w:marLeft w:val="288"/>
          <w:marRight w:val="0"/>
          <w:marTop w:val="154"/>
          <w:marBottom w:val="0"/>
          <w:divBdr>
            <w:top w:val="none" w:sz="0" w:space="0" w:color="auto"/>
            <w:left w:val="none" w:sz="0" w:space="0" w:color="auto"/>
            <w:bottom w:val="none" w:sz="0" w:space="0" w:color="auto"/>
            <w:right w:val="none" w:sz="0" w:space="0" w:color="auto"/>
          </w:divBdr>
        </w:div>
        <w:div w:id="1637760288">
          <w:marLeft w:val="288"/>
          <w:marRight w:val="0"/>
          <w:marTop w:val="240"/>
          <w:marBottom w:val="0"/>
          <w:divBdr>
            <w:top w:val="none" w:sz="0" w:space="0" w:color="auto"/>
            <w:left w:val="none" w:sz="0" w:space="0" w:color="auto"/>
            <w:bottom w:val="none" w:sz="0" w:space="0" w:color="auto"/>
            <w:right w:val="none" w:sz="0" w:space="0" w:color="auto"/>
          </w:divBdr>
        </w:div>
        <w:div w:id="1730495292">
          <w:marLeft w:val="850"/>
          <w:marRight w:val="0"/>
          <w:marTop w:val="154"/>
          <w:marBottom w:val="0"/>
          <w:divBdr>
            <w:top w:val="none" w:sz="0" w:space="0" w:color="auto"/>
            <w:left w:val="none" w:sz="0" w:space="0" w:color="auto"/>
            <w:bottom w:val="none" w:sz="0" w:space="0" w:color="auto"/>
            <w:right w:val="none" w:sz="0" w:space="0" w:color="auto"/>
          </w:divBdr>
        </w:div>
        <w:div w:id="1924603345">
          <w:marLeft w:val="850"/>
          <w:marRight w:val="0"/>
          <w:marTop w:val="154"/>
          <w:marBottom w:val="0"/>
          <w:divBdr>
            <w:top w:val="none" w:sz="0" w:space="0" w:color="auto"/>
            <w:left w:val="none" w:sz="0" w:space="0" w:color="auto"/>
            <w:bottom w:val="none" w:sz="0" w:space="0" w:color="auto"/>
            <w:right w:val="none" w:sz="0" w:space="0" w:color="auto"/>
          </w:divBdr>
        </w:div>
        <w:div w:id="2030444172">
          <w:marLeft w:val="288"/>
          <w:marRight w:val="0"/>
          <w:marTop w:val="240"/>
          <w:marBottom w:val="0"/>
          <w:divBdr>
            <w:top w:val="none" w:sz="0" w:space="0" w:color="auto"/>
            <w:left w:val="none" w:sz="0" w:space="0" w:color="auto"/>
            <w:bottom w:val="none" w:sz="0" w:space="0" w:color="auto"/>
            <w:right w:val="none" w:sz="0" w:space="0" w:color="auto"/>
          </w:divBdr>
        </w:div>
        <w:div w:id="2106339696">
          <w:marLeft w:val="850"/>
          <w:marRight w:val="0"/>
          <w:marTop w:val="154"/>
          <w:marBottom w:val="0"/>
          <w:divBdr>
            <w:top w:val="none" w:sz="0" w:space="0" w:color="auto"/>
            <w:left w:val="none" w:sz="0" w:space="0" w:color="auto"/>
            <w:bottom w:val="none" w:sz="0" w:space="0" w:color="auto"/>
            <w:right w:val="none" w:sz="0" w:space="0" w:color="auto"/>
          </w:divBdr>
        </w:div>
      </w:divsChild>
    </w:div>
    <w:div w:id="108166938">
      <w:bodyDiv w:val="1"/>
      <w:marLeft w:val="0"/>
      <w:marRight w:val="0"/>
      <w:marTop w:val="0"/>
      <w:marBottom w:val="0"/>
      <w:divBdr>
        <w:top w:val="none" w:sz="0" w:space="0" w:color="auto"/>
        <w:left w:val="none" w:sz="0" w:space="0" w:color="auto"/>
        <w:bottom w:val="none" w:sz="0" w:space="0" w:color="auto"/>
        <w:right w:val="none" w:sz="0" w:space="0" w:color="auto"/>
      </w:divBdr>
    </w:div>
    <w:div w:id="111637958">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263349596">
      <w:bodyDiv w:val="1"/>
      <w:marLeft w:val="0"/>
      <w:marRight w:val="0"/>
      <w:marTop w:val="0"/>
      <w:marBottom w:val="0"/>
      <w:divBdr>
        <w:top w:val="none" w:sz="0" w:space="0" w:color="auto"/>
        <w:left w:val="none" w:sz="0" w:space="0" w:color="auto"/>
        <w:bottom w:val="none" w:sz="0" w:space="0" w:color="auto"/>
        <w:right w:val="none" w:sz="0" w:space="0" w:color="auto"/>
      </w:divBdr>
      <w:divsChild>
        <w:div w:id="185414253">
          <w:marLeft w:val="562"/>
          <w:marRight w:val="0"/>
          <w:marTop w:val="154"/>
          <w:marBottom w:val="0"/>
          <w:divBdr>
            <w:top w:val="none" w:sz="0" w:space="0" w:color="auto"/>
            <w:left w:val="none" w:sz="0" w:space="0" w:color="auto"/>
            <w:bottom w:val="none" w:sz="0" w:space="0" w:color="auto"/>
            <w:right w:val="none" w:sz="0" w:space="0" w:color="auto"/>
          </w:divBdr>
        </w:div>
      </w:divsChild>
    </w:div>
    <w:div w:id="269972637">
      <w:bodyDiv w:val="1"/>
      <w:marLeft w:val="0"/>
      <w:marRight w:val="0"/>
      <w:marTop w:val="0"/>
      <w:marBottom w:val="0"/>
      <w:divBdr>
        <w:top w:val="none" w:sz="0" w:space="0" w:color="auto"/>
        <w:left w:val="none" w:sz="0" w:space="0" w:color="auto"/>
        <w:bottom w:val="none" w:sz="0" w:space="0" w:color="auto"/>
        <w:right w:val="none" w:sz="0" w:space="0" w:color="auto"/>
      </w:divBdr>
      <w:divsChild>
        <w:div w:id="164823529">
          <w:marLeft w:val="979"/>
          <w:marRight w:val="0"/>
          <w:marTop w:val="154"/>
          <w:marBottom w:val="0"/>
          <w:divBdr>
            <w:top w:val="none" w:sz="0" w:space="0" w:color="auto"/>
            <w:left w:val="none" w:sz="0" w:space="0" w:color="auto"/>
            <w:bottom w:val="none" w:sz="0" w:space="0" w:color="auto"/>
            <w:right w:val="none" w:sz="0" w:space="0" w:color="auto"/>
          </w:divBdr>
        </w:div>
        <w:div w:id="239144310">
          <w:marLeft w:val="979"/>
          <w:marRight w:val="0"/>
          <w:marTop w:val="154"/>
          <w:marBottom w:val="0"/>
          <w:divBdr>
            <w:top w:val="none" w:sz="0" w:space="0" w:color="auto"/>
            <w:left w:val="none" w:sz="0" w:space="0" w:color="auto"/>
            <w:bottom w:val="none" w:sz="0" w:space="0" w:color="auto"/>
            <w:right w:val="none" w:sz="0" w:space="0" w:color="auto"/>
          </w:divBdr>
        </w:div>
        <w:div w:id="489180924">
          <w:marLeft w:val="979"/>
          <w:marRight w:val="0"/>
          <w:marTop w:val="154"/>
          <w:marBottom w:val="0"/>
          <w:divBdr>
            <w:top w:val="none" w:sz="0" w:space="0" w:color="auto"/>
            <w:left w:val="none" w:sz="0" w:space="0" w:color="auto"/>
            <w:bottom w:val="none" w:sz="0" w:space="0" w:color="auto"/>
            <w:right w:val="none" w:sz="0" w:space="0" w:color="auto"/>
          </w:divBdr>
        </w:div>
        <w:div w:id="716469668">
          <w:marLeft w:val="979"/>
          <w:marRight w:val="0"/>
          <w:marTop w:val="154"/>
          <w:marBottom w:val="0"/>
          <w:divBdr>
            <w:top w:val="none" w:sz="0" w:space="0" w:color="auto"/>
            <w:left w:val="none" w:sz="0" w:space="0" w:color="auto"/>
            <w:bottom w:val="none" w:sz="0" w:space="0" w:color="auto"/>
            <w:right w:val="none" w:sz="0" w:space="0" w:color="auto"/>
          </w:divBdr>
        </w:div>
        <w:div w:id="871918327">
          <w:marLeft w:val="979"/>
          <w:marRight w:val="0"/>
          <w:marTop w:val="154"/>
          <w:marBottom w:val="0"/>
          <w:divBdr>
            <w:top w:val="none" w:sz="0" w:space="0" w:color="auto"/>
            <w:left w:val="none" w:sz="0" w:space="0" w:color="auto"/>
            <w:bottom w:val="none" w:sz="0" w:space="0" w:color="auto"/>
            <w:right w:val="none" w:sz="0" w:space="0" w:color="auto"/>
          </w:divBdr>
        </w:div>
        <w:div w:id="993409279">
          <w:marLeft w:val="418"/>
          <w:marRight w:val="0"/>
          <w:marTop w:val="154"/>
          <w:marBottom w:val="0"/>
          <w:divBdr>
            <w:top w:val="none" w:sz="0" w:space="0" w:color="auto"/>
            <w:left w:val="none" w:sz="0" w:space="0" w:color="auto"/>
            <w:bottom w:val="none" w:sz="0" w:space="0" w:color="auto"/>
            <w:right w:val="none" w:sz="0" w:space="0" w:color="auto"/>
          </w:divBdr>
        </w:div>
        <w:div w:id="1112897424">
          <w:marLeft w:val="979"/>
          <w:marRight w:val="0"/>
          <w:marTop w:val="154"/>
          <w:marBottom w:val="0"/>
          <w:divBdr>
            <w:top w:val="none" w:sz="0" w:space="0" w:color="auto"/>
            <w:left w:val="none" w:sz="0" w:space="0" w:color="auto"/>
            <w:bottom w:val="none" w:sz="0" w:space="0" w:color="auto"/>
            <w:right w:val="none" w:sz="0" w:space="0" w:color="auto"/>
          </w:divBdr>
        </w:div>
        <w:div w:id="1156914732">
          <w:marLeft w:val="979"/>
          <w:marRight w:val="0"/>
          <w:marTop w:val="154"/>
          <w:marBottom w:val="0"/>
          <w:divBdr>
            <w:top w:val="none" w:sz="0" w:space="0" w:color="auto"/>
            <w:left w:val="none" w:sz="0" w:space="0" w:color="auto"/>
            <w:bottom w:val="none" w:sz="0" w:space="0" w:color="auto"/>
            <w:right w:val="none" w:sz="0" w:space="0" w:color="auto"/>
          </w:divBdr>
        </w:div>
        <w:div w:id="1367872353">
          <w:marLeft w:val="979"/>
          <w:marRight w:val="0"/>
          <w:marTop w:val="154"/>
          <w:marBottom w:val="0"/>
          <w:divBdr>
            <w:top w:val="none" w:sz="0" w:space="0" w:color="auto"/>
            <w:left w:val="none" w:sz="0" w:space="0" w:color="auto"/>
            <w:bottom w:val="none" w:sz="0" w:space="0" w:color="auto"/>
            <w:right w:val="none" w:sz="0" w:space="0" w:color="auto"/>
          </w:divBdr>
        </w:div>
        <w:div w:id="1546674387">
          <w:marLeft w:val="418"/>
          <w:marRight w:val="0"/>
          <w:marTop w:val="154"/>
          <w:marBottom w:val="0"/>
          <w:divBdr>
            <w:top w:val="none" w:sz="0" w:space="0" w:color="auto"/>
            <w:left w:val="none" w:sz="0" w:space="0" w:color="auto"/>
            <w:bottom w:val="none" w:sz="0" w:space="0" w:color="auto"/>
            <w:right w:val="none" w:sz="0" w:space="0" w:color="auto"/>
          </w:divBdr>
        </w:div>
        <w:div w:id="1938558735">
          <w:marLeft w:val="979"/>
          <w:marRight w:val="0"/>
          <w:marTop w:val="154"/>
          <w:marBottom w:val="0"/>
          <w:divBdr>
            <w:top w:val="none" w:sz="0" w:space="0" w:color="auto"/>
            <w:left w:val="none" w:sz="0" w:space="0" w:color="auto"/>
            <w:bottom w:val="none" w:sz="0" w:space="0" w:color="auto"/>
            <w:right w:val="none" w:sz="0" w:space="0" w:color="auto"/>
          </w:divBdr>
        </w:div>
      </w:divsChild>
    </w:div>
    <w:div w:id="353504999">
      <w:bodyDiv w:val="1"/>
      <w:marLeft w:val="0"/>
      <w:marRight w:val="0"/>
      <w:marTop w:val="0"/>
      <w:marBottom w:val="0"/>
      <w:divBdr>
        <w:top w:val="none" w:sz="0" w:space="0" w:color="auto"/>
        <w:left w:val="none" w:sz="0" w:space="0" w:color="auto"/>
        <w:bottom w:val="none" w:sz="0" w:space="0" w:color="auto"/>
        <w:right w:val="none" w:sz="0" w:space="0" w:color="auto"/>
      </w:divBdr>
    </w:div>
    <w:div w:id="458032508">
      <w:bodyDiv w:val="1"/>
      <w:marLeft w:val="0"/>
      <w:marRight w:val="0"/>
      <w:marTop w:val="0"/>
      <w:marBottom w:val="0"/>
      <w:divBdr>
        <w:top w:val="none" w:sz="0" w:space="0" w:color="auto"/>
        <w:left w:val="none" w:sz="0" w:space="0" w:color="auto"/>
        <w:bottom w:val="none" w:sz="0" w:space="0" w:color="auto"/>
        <w:right w:val="none" w:sz="0" w:space="0" w:color="auto"/>
      </w:divBdr>
    </w:div>
    <w:div w:id="489908589">
      <w:bodyDiv w:val="1"/>
      <w:marLeft w:val="0"/>
      <w:marRight w:val="0"/>
      <w:marTop w:val="0"/>
      <w:marBottom w:val="0"/>
      <w:divBdr>
        <w:top w:val="none" w:sz="0" w:space="0" w:color="auto"/>
        <w:left w:val="none" w:sz="0" w:space="0" w:color="auto"/>
        <w:bottom w:val="none" w:sz="0" w:space="0" w:color="auto"/>
        <w:right w:val="none" w:sz="0" w:space="0" w:color="auto"/>
      </w:divBdr>
    </w:div>
    <w:div w:id="615213455">
      <w:bodyDiv w:val="1"/>
      <w:marLeft w:val="0"/>
      <w:marRight w:val="0"/>
      <w:marTop w:val="0"/>
      <w:marBottom w:val="0"/>
      <w:divBdr>
        <w:top w:val="none" w:sz="0" w:space="0" w:color="auto"/>
        <w:left w:val="none" w:sz="0" w:space="0" w:color="auto"/>
        <w:bottom w:val="none" w:sz="0" w:space="0" w:color="auto"/>
        <w:right w:val="none" w:sz="0" w:space="0" w:color="auto"/>
      </w:divBdr>
      <w:divsChild>
        <w:div w:id="118231797">
          <w:marLeft w:val="850"/>
          <w:marRight w:val="0"/>
          <w:marTop w:val="154"/>
          <w:marBottom w:val="0"/>
          <w:divBdr>
            <w:top w:val="none" w:sz="0" w:space="0" w:color="auto"/>
            <w:left w:val="none" w:sz="0" w:space="0" w:color="auto"/>
            <w:bottom w:val="none" w:sz="0" w:space="0" w:color="auto"/>
            <w:right w:val="none" w:sz="0" w:space="0" w:color="auto"/>
          </w:divBdr>
        </w:div>
        <w:div w:id="161094331">
          <w:marLeft w:val="850"/>
          <w:marRight w:val="0"/>
          <w:marTop w:val="154"/>
          <w:marBottom w:val="0"/>
          <w:divBdr>
            <w:top w:val="none" w:sz="0" w:space="0" w:color="auto"/>
            <w:left w:val="none" w:sz="0" w:space="0" w:color="auto"/>
            <w:bottom w:val="none" w:sz="0" w:space="0" w:color="auto"/>
            <w:right w:val="none" w:sz="0" w:space="0" w:color="auto"/>
          </w:divBdr>
        </w:div>
        <w:div w:id="235827059">
          <w:marLeft w:val="288"/>
          <w:marRight w:val="0"/>
          <w:marTop w:val="240"/>
          <w:marBottom w:val="0"/>
          <w:divBdr>
            <w:top w:val="none" w:sz="0" w:space="0" w:color="auto"/>
            <w:left w:val="none" w:sz="0" w:space="0" w:color="auto"/>
            <w:bottom w:val="none" w:sz="0" w:space="0" w:color="auto"/>
            <w:right w:val="none" w:sz="0" w:space="0" w:color="auto"/>
          </w:divBdr>
        </w:div>
        <w:div w:id="345139509">
          <w:marLeft w:val="288"/>
          <w:marRight w:val="0"/>
          <w:marTop w:val="240"/>
          <w:marBottom w:val="0"/>
          <w:divBdr>
            <w:top w:val="none" w:sz="0" w:space="0" w:color="auto"/>
            <w:left w:val="none" w:sz="0" w:space="0" w:color="auto"/>
            <w:bottom w:val="none" w:sz="0" w:space="0" w:color="auto"/>
            <w:right w:val="none" w:sz="0" w:space="0" w:color="auto"/>
          </w:divBdr>
        </w:div>
        <w:div w:id="913318048">
          <w:marLeft w:val="850"/>
          <w:marRight w:val="0"/>
          <w:marTop w:val="154"/>
          <w:marBottom w:val="0"/>
          <w:divBdr>
            <w:top w:val="none" w:sz="0" w:space="0" w:color="auto"/>
            <w:left w:val="none" w:sz="0" w:space="0" w:color="auto"/>
            <w:bottom w:val="none" w:sz="0" w:space="0" w:color="auto"/>
            <w:right w:val="none" w:sz="0" w:space="0" w:color="auto"/>
          </w:divBdr>
        </w:div>
        <w:div w:id="963998591">
          <w:marLeft w:val="850"/>
          <w:marRight w:val="0"/>
          <w:marTop w:val="154"/>
          <w:marBottom w:val="0"/>
          <w:divBdr>
            <w:top w:val="none" w:sz="0" w:space="0" w:color="auto"/>
            <w:left w:val="none" w:sz="0" w:space="0" w:color="auto"/>
            <w:bottom w:val="none" w:sz="0" w:space="0" w:color="auto"/>
            <w:right w:val="none" w:sz="0" w:space="0" w:color="auto"/>
          </w:divBdr>
        </w:div>
        <w:div w:id="982466178">
          <w:marLeft w:val="850"/>
          <w:marRight w:val="0"/>
          <w:marTop w:val="154"/>
          <w:marBottom w:val="0"/>
          <w:divBdr>
            <w:top w:val="none" w:sz="0" w:space="0" w:color="auto"/>
            <w:left w:val="none" w:sz="0" w:space="0" w:color="auto"/>
            <w:bottom w:val="none" w:sz="0" w:space="0" w:color="auto"/>
            <w:right w:val="none" w:sz="0" w:space="0" w:color="auto"/>
          </w:divBdr>
        </w:div>
        <w:div w:id="1111587378">
          <w:marLeft w:val="850"/>
          <w:marRight w:val="0"/>
          <w:marTop w:val="154"/>
          <w:marBottom w:val="0"/>
          <w:divBdr>
            <w:top w:val="none" w:sz="0" w:space="0" w:color="auto"/>
            <w:left w:val="none" w:sz="0" w:space="0" w:color="auto"/>
            <w:bottom w:val="none" w:sz="0" w:space="0" w:color="auto"/>
            <w:right w:val="none" w:sz="0" w:space="0" w:color="auto"/>
          </w:divBdr>
        </w:div>
        <w:div w:id="1304650881">
          <w:marLeft w:val="288"/>
          <w:marRight w:val="0"/>
          <w:marTop w:val="154"/>
          <w:marBottom w:val="0"/>
          <w:divBdr>
            <w:top w:val="none" w:sz="0" w:space="0" w:color="auto"/>
            <w:left w:val="none" w:sz="0" w:space="0" w:color="auto"/>
            <w:bottom w:val="none" w:sz="0" w:space="0" w:color="auto"/>
            <w:right w:val="none" w:sz="0" w:space="0" w:color="auto"/>
          </w:divBdr>
        </w:div>
        <w:div w:id="1436169086">
          <w:marLeft w:val="850"/>
          <w:marRight w:val="0"/>
          <w:marTop w:val="154"/>
          <w:marBottom w:val="0"/>
          <w:divBdr>
            <w:top w:val="none" w:sz="0" w:space="0" w:color="auto"/>
            <w:left w:val="none" w:sz="0" w:space="0" w:color="auto"/>
            <w:bottom w:val="none" w:sz="0" w:space="0" w:color="auto"/>
            <w:right w:val="none" w:sz="0" w:space="0" w:color="auto"/>
          </w:divBdr>
        </w:div>
        <w:div w:id="1545171334">
          <w:marLeft w:val="288"/>
          <w:marRight w:val="0"/>
          <w:marTop w:val="173"/>
          <w:marBottom w:val="0"/>
          <w:divBdr>
            <w:top w:val="none" w:sz="0" w:space="0" w:color="auto"/>
            <w:left w:val="none" w:sz="0" w:space="0" w:color="auto"/>
            <w:bottom w:val="none" w:sz="0" w:space="0" w:color="auto"/>
            <w:right w:val="none" w:sz="0" w:space="0" w:color="auto"/>
          </w:divBdr>
        </w:div>
      </w:divsChild>
    </w:div>
    <w:div w:id="645865113">
      <w:bodyDiv w:val="1"/>
      <w:marLeft w:val="0"/>
      <w:marRight w:val="0"/>
      <w:marTop w:val="0"/>
      <w:marBottom w:val="0"/>
      <w:divBdr>
        <w:top w:val="none" w:sz="0" w:space="0" w:color="auto"/>
        <w:left w:val="none" w:sz="0" w:space="0" w:color="auto"/>
        <w:bottom w:val="none" w:sz="0" w:space="0" w:color="auto"/>
        <w:right w:val="none" w:sz="0" w:space="0" w:color="auto"/>
      </w:divBdr>
    </w:div>
    <w:div w:id="677654905">
      <w:bodyDiv w:val="1"/>
      <w:marLeft w:val="0"/>
      <w:marRight w:val="0"/>
      <w:marTop w:val="0"/>
      <w:marBottom w:val="0"/>
      <w:divBdr>
        <w:top w:val="none" w:sz="0" w:space="0" w:color="auto"/>
        <w:left w:val="none" w:sz="0" w:space="0" w:color="auto"/>
        <w:bottom w:val="none" w:sz="0" w:space="0" w:color="auto"/>
        <w:right w:val="none" w:sz="0" w:space="0" w:color="auto"/>
      </w:divBdr>
    </w:div>
    <w:div w:id="701635037">
      <w:bodyDiv w:val="1"/>
      <w:marLeft w:val="0"/>
      <w:marRight w:val="0"/>
      <w:marTop w:val="0"/>
      <w:marBottom w:val="0"/>
      <w:divBdr>
        <w:top w:val="none" w:sz="0" w:space="0" w:color="auto"/>
        <w:left w:val="none" w:sz="0" w:space="0" w:color="auto"/>
        <w:bottom w:val="none" w:sz="0" w:space="0" w:color="auto"/>
        <w:right w:val="none" w:sz="0" w:space="0" w:color="auto"/>
      </w:divBdr>
    </w:div>
    <w:div w:id="711536714">
      <w:bodyDiv w:val="1"/>
      <w:marLeft w:val="0"/>
      <w:marRight w:val="0"/>
      <w:marTop w:val="0"/>
      <w:marBottom w:val="0"/>
      <w:divBdr>
        <w:top w:val="none" w:sz="0" w:space="0" w:color="auto"/>
        <w:left w:val="none" w:sz="0" w:space="0" w:color="auto"/>
        <w:bottom w:val="none" w:sz="0" w:space="0" w:color="auto"/>
        <w:right w:val="none" w:sz="0" w:space="0" w:color="auto"/>
      </w:divBdr>
    </w:div>
    <w:div w:id="711803676">
      <w:bodyDiv w:val="1"/>
      <w:marLeft w:val="0"/>
      <w:marRight w:val="0"/>
      <w:marTop w:val="0"/>
      <w:marBottom w:val="0"/>
      <w:divBdr>
        <w:top w:val="none" w:sz="0" w:space="0" w:color="auto"/>
        <w:left w:val="none" w:sz="0" w:space="0" w:color="auto"/>
        <w:bottom w:val="none" w:sz="0" w:space="0" w:color="auto"/>
        <w:right w:val="none" w:sz="0" w:space="0" w:color="auto"/>
      </w:divBdr>
    </w:div>
    <w:div w:id="752161195">
      <w:bodyDiv w:val="1"/>
      <w:marLeft w:val="0"/>
      <w:marRight w:val="0"/>
      <w:marTop w:val="0"/>
      <w:marBottom w:val="0"/>
      <w:divBdr>
        <w:top w:val="none" w:sz="0" w:space="0" w:color="auto"/>
        <w:left w:val="none" w:sz="0" w:space="0" w:color="auto"/>
        <w:bottom w:val="none" w:sz="0" w:space="0" w:color="auto"/>
        <w:right w:val="none" w:sz="0" w:space="0" w:color="auto"/>
      </w:divBdr>
      <w:divsChild>
        <w:div w:id="118647589">
          <w:marLeft w:val="288"/>
          <w:marRight w:val="0"/>
          <w:marTop w:val="154"/>
          <w:marBottom w:val="0"/>
          <w:divBdr>
            <w:top w:val="none" w:sz="0" w:space="0" w:color="auto"/>
            <w:left w:val="none" w:sz="0" w:space="0" w:color="auto"/>
            <w:bottom w:val="none" w:sz="0" w:space="0" w:color="auto"/>
            <w:right w:val="none" w:sz="0" w:space="0" w:color="auto"/>
          </w:divBdr>
        </w:div>
        <w:div w:id="169180341">
          <w:marLeft w:val="288"/>
          <w:marRight w:val="0"/>
          <w:marTop w:val="154"/>
          <w:marBottom w:val="0"/>
          <w:divBdr>
            <w:top w:val="none" w:sz="0" w:space="0" w:color="auto"/>
            <w:left w:val="none" w:sz="0" w:space="0" w:color="auto"/>
            <w:bottom w:val="none" w:sz="0" w:space="0" w:color="auto"/>
            <w:right w:val="none" w:sz="0" w:space="0" w:color="auto"/>
          </w:divBdr>
        </w:div>
        <w:div w:id="612597410">
          <w:marLeft w:val="1210"/>
          <w:marRight w:val="0"/>
          <w:marTop w:val="134"/>
          <w:marBottom w:val="0"/>
          <w:divBdr>
            <w:top w:val="none" w:sz="0" w:space="0" w:color="auto"/>
            <w:left w:val="none" w:sz="0" w:space="0" w:color="auto"/>
            <w:bottom w:val="none" w:sz="0" w:space="0" w:color="auto"/>
            <w:right w:val="none" w:sz="0" w:space="0" w:color="auto"/>
          </w:divBdr>
        </w:div>
        <w:div w:id="1313366012">
          <w:marLeft w:val="1210"/>
          <w:marRight w:val="0"/>
          <w:marTop w:val="134"/>
          <w:marBottom w:val="0"/>
          <w:divBdr>
            <w:top w:val="none" w:sz="0" w:space="0" w:color="auto"/>
            <w:left w:val="none" w:sz="0" w:space="0" w:color="auto"/>
            <w:bottom w:val="none" w:sz="0" w:space="0" w:color="auto"/>
            <w:right w:val="none" w:sz="0" w:space="0" w:color="auto"/>
          </w:divBdr>
        </w:div>
        <w:div w:id="1543249933">
          <w:marLeft w:val="1210"/>
          <w:marRight w:val="0"/>
          <w:marTop w:val="134"/>
          <w:marBottom w:val="0"/>
          <w:divBdr>
            <w:top w:val="none" w:sz="0" w:space="0" w:color="auto"/>
            <w:left w:val="none" w:sz="0" w:space="0" w:color="auto"/>
            <w:bottom w:val="none" w:sz="0" w:space="0" w:color="auto"/>
            <w:right w:val="none" w:sz="0" w:space="0" w:color="auto"/>
          </w:divBdr>
        </w:div>
        <w:div w:id="1684897065">
          <w:marLeft w:val="576"/>
          <w:marRight w:val="0"/>
          <w:marTop w:val="134"/>
          <w:marBottom w:val="0"/>
          <w:divBdr>
            <w:top w:val="none" w:sz="0" w:space="0" w:color="auto"/>
            <w:left w:val="none" w:sz="0" w:space="0" w:color="auto"/>
            <w:bottom w:val="none" w:sz="0" w:space="0" w:color="auto"/>
            <w:right w:val="none" w:sz="0" w:space="0" w:color="auto"/>
          </w:divBdr>
        </w:div>
        <w:div w:id="1972393349">
          <w:marLeft w:val="1210"/>
          <w:marRight w:val="0"/>
          <w:marTop w:val="134"/>
          <w:marBottom w:val="0"/>
          <w:divBdr>
            <w:top w:val="none" w:sz="0" w:space="0" w:color="auto"/>
            <w:left w:val="none" w:sz="0" w:space="0" w:color="auto"/>
            <w:bottom w:val="none" w:sz="0" w:space="0" w:color="auto"/>
            <w:right w:val="none" w:sz="0" w:space="0" w:color="auto"/>
          </w:divBdr>
        </w:div>
        <w:div w:id="2108885489">
          <w:marLeft w:val="576"/>
          <w:marRight w:val="0"/>
          <w:marTop w:val="134"/>
          <w:marBottom w:val="0"/>
          <w:divBdr>
            <w:top w:val="none" w:sz="0" w:space="0" w:color="auto"/>
            <w:left w:val="none" w:sz="0" w:space="0" w:color="auto"/>
            <w:bottom w:val="none" w:sz="0" w:space="0" w:color="auto"/>
            <w:right w:val="none" w:sz="0" w:space="0" w:color="auto"/>
          </w:divBdr>
        </w:div>
      </w:divsChild>
    </w:div>
    <w:div w:id="810708700">
      <w:bodyDiv w:val="1"/>
      <w:marLeft w:val="0"/>
      <w:marRight w:val="0"/>
      <w:marTop w:val="0"/>
      <w:marBottom w:val="0"/>
      <w:divBdr>
        <w:top w:val="none" w:sz="0" w:space="0" w:color="auto"/>
        <w:left w:val="none" w:sz="0" w:space="0" w:color="auto"/>
        <w:bottom w:val="none" w:sz="0" w:space="0" w:color="auto"/>
        <w:right w:val="none" w:sz="0" w:space="0" w:color="auto"/>
      </w:divBdr>
    </w:div>
    <w:div w:id="812646915">
      <w:bodyDiv w:val="1"/>
      <w:marLeft w:val="0"/>
      <w:marRight w:val="0"/>
      <w:marTop w:val="0"/>
      <w:marBottom w:val="0"/>
      <w:divBdr>
        <w:top w:val="none" w:sz="0" w:space="0" w:color="auto"/>
        <w:left w:val="none" w:sz="0" w:space="0" w:color="auto"/>
        <w:bottom w:val="none" w:sz="0" w:space="0" w:color="auto"/>
        <w:right w:val="none" w:sz="0" w:space="0" w:color="auto"/>
      </w:divBdr>
    </w:div>
    <w:div w:id="830407258">
      <w:bodyDiv w:val="1"/>
      <w:marLeft w:val="0"/>
      <w:marRight w:val="0"/>
      <w:marTop w:val="0"/>
      <w:marBottom w:val="0"/>
      <w:divBdr>
        <w:top w:val="none" w:sz="0" w:space="0" w:color="auto"/>
        <w:left w:val="none" w:sz="0" w:space="0" w:color="auto"/>
        <w:bottom w:val="none" w:sz="0" w:space="0" w:color="auto"/>
        <w:right w:val="none" w:sz="0" w:space="0" w:color="auto"/>
      </w:divBdr>
    </w:div>
    <w:div w:id="838496689">
      <w:bodyDiv w:val="1"/>
      <w:marLeft w:val="0"/>
      <w:marRight w:val="0"/>
      <w:marTop w:val="0"/>
      <w:marBottom w:val="0"/>
      <w:divBdr>
        <w:top w:val="none" w:sz="0" w:space="0" w:color="auto"/>
        <w:left w:val="none" w:sz="0" w:space="0" w:color="auto"/>
        <w:bottom w:val="none" w:sz="0" w:space="0" w:color="auto"/>
        <w:right w:val="none" w:sz="0" w:space="0" w:color="auto"/>
      </w:divBdr>
      <w:divsChild>
        <w:div w:id="138037928">
          <w:marLeft w:val="1541"/>
          <w:marRight w:val="0"/>
          <w:marTop w:val="173"/>
          <w:marBottom w:val="0"/>
          <w:divBdr>
            <w:top w:val="none" w:sz="0" w:space="0" w:color="auto"/>
            <w:left w:val="none" w:sz="0" w:space="0" w:color="auto"/>
            <w:bottom w:val="none" w:sz="0" w:space="0" w:color="auto"/>
            <w:right w:val="none" w:sz="0" w:space="0" w:color="auto"/>
          </w:divBdr>
        </w:div>
        <w:div w:id="769545136">
          <w:marLeft w:val="979"/>
          <w:marRight w:val="0"/>
          <w:marTop w:val="173"/>
          <w:marBottom w:val="0"/>
          <w:divBdr>
            <w:top w:val="none" w:sz="0" w:space="0" w:color="auto"/>
            <w:left w:val="none" w:sz="0" w:space="0" w:color="auto"/>
            <w:bottom w:val="none" w:sz="0" w:space="0" w:color="auto"/>
            <w:right w:val="none" w:sz="0" w:space="0" w:color="auto"/>
          </w:divBdr>
        </w:div>
        <w:div w:id="928657285">
          <w:marLeft w:val="979"/>
          <w:marRight w:val="0"/>
          <w:marTop w:val="173"/>
          <w:marBottom w:val="0"/>
          <w:divBdr>
            <w:top w:val="none" w:sz="0" w:space="0" w:color="auto"/>
            <w:left w:val="none" w:sz="0" w:space="0" w:color="auto"/>
            <w:bottom w:val="none" w:sz="0" w:space="0" w:color="auto"/>
            <w:right w:val="none" w:sz="0" w:space="0" w:color="auto"/>
          </w:divBdr>
        </w:div>
        <w:div w:id="940995997">
          <w:marLeft w:val="418"/>
          <w:marRight w:val="0"/>
          <w:marTop w:val="360"/>
          <w:marBottom w:val="0"/>
          <w:divBdr>
            <w:top w:val="none" w:sz="0" w:space="0" w:color="auto"/>
            <w:left w:val="none" w:sz="0" w:space="0" w:color="auto"/>
            <w:bottom w:val="none" w:sz="0" w:space="0" w:color="auto"/>
            <w:right w:val="none" w:sz="0" w:space="0" w:color="auto"/>
          </w:divBdr>
        </w:div>
        <w:div w:id="1006593436">
          <w:marLeft w:val="418"/>
          <w:marRight w:val="0"/>
          <w:marTop w:val="360"/>
          <w:marBottom w:val="0"/>
          <w:divBdr>
            <w:top w:val="none" w:sz="0" w:space="0" w:color="auto"/>
            <w:left w:val="none" w:sz="0" w:space="0" w:color="auto"/>
            <w:bottom w:val="none" w:sz="0" w:space="0" w:color="auto"/>
            <w:right w:val="none" w:sz="0" w:space="0" w:color="auto"/>
          </w:divBdr>
        </w:div>
        <w:div w:id="2116825206">
          <w:marLeft w:val="418"/>
          <w:marRight w:val="0"/>
          <w:marTop w:val="360"/>
          <w:marBottom w:val="0"/>
          <w:divBdr>
            <w:top w:val="none" w:sz="0" w:space="0" w:color="auto"/>
            <w:left w:val="none" w:sz="0" w:space="0" w:color="auto"/>
            <w:bottom w:val="none" w:sz="0" w:space="0" w:color="auto"/>
            <w:right w:val="none" w:sz="0" w:space="0" w:color="auto"/>
          </w:divBdr>
        </w:div>
      </w:divsChild>
    </w:div>
    <w:div w:id="846022420">
      <w:bodyDiv w:val="1"/>
      <w:marLeft w:val="0"/>
      <w:marRight w:val="0"/>
      <w:marTop w:val="0"/>
      <w:marBottom w:val="0"/>
      <w:divBdr>
        <w:top w:val="none" w:sz="0" w:space="0" w:color="auto"/>
        <w:left w:val="none" w:sz="0" w:space="0" w:color="auto"/>
        <w:bottom w:val="none" w:sz="0" w:space="0" w:color="auto"/>
        <w:right w:val="none" w:sz="0" w:space="0" w:color="auto"/>
      </w:divBdr>
    </w:div>
    <w:div w:id="861238546">
      <w:bodyDiv w:val="1"/>
      <w:marLeft w:val="0"/>
      <w:marRight w:val="0"/>
      <w:marTop w:val="0"/>
      <w:marBottom w:val="0"/>
      <w:divBdr>
        <w:top w:val="none" w:sz="0" w:space="0" w:color="auto"/>
        <w:left w:val="none" w:sz="0" w:space="0" w:color="auto"/>
        <w:bottom w:val="none" w:sz="0" w:space="0" w:color="auto"/>
        <w:right w:val="none" w:sz="0" w:space="0" w:color="auto"/>
      </w:divBdr>
    </w:div>
    <w:div w:id="934674892">
      <w:bodyDiv w:val="1"/>
      <w:marLeft w:val="0"/>
      <w:marRight w:val="0"/>
      <w:marTop w:val="0"/>
      <w:marBottom w:val="0"/>
      <w:divBdr>
        <w:top w:val="none" w:sz="0" w:space="0" w:color="auto"/>
        <w:left w:val="none" w:sz="0" w:space="0" w:color="auto"/>
        <w:bottom w:val="none" w:sz="0" w:space="0" w:color="auto"/>
        <w:right w:val="none" w:sz="0" w:space="0" w:color="auto"/>
      </w:divBdr>
    </w:div>
    <w:div w:id="1014650730">
      <w:bodyDiv w:val="1"/>
      <w:marLeft w:val="0"/>
      <w:marRight w:val="0"/>
      <w:marTop w:val="0"/>
      <w:marBottom w:val="0"/>
      <w:divBdr>
        <w:top w:val="none" w:sz="0" w:space="0" w:color="auto"/>
        <w:left w:val="none" w:sz="0" w:space="0" w:color="auto"/>
        <w:bottom w:val="none" w:sz="0" w:space="0" w:color="auto"/>
        <w:right w:val="none" w:sz="0" w:space="0" w:color="auto"/>
      </w:divBdr>
      <w:divsChild>
        <w:div w:id="670065103">
          <w:marLeft w:val="576"/>
          <w:marRight w:val="0"/>
          <w:marTop w:val="154"/>
          <w:marBottom w:val="0"/>
          <w:divBdr>
            <w:top w:val="none" w:sz="0" w:space="0" w:color="auto"/>
            <w:left w:val="none" w:sz="0" w:space="0" w:color="auto"/>
            <w:bottom w:val="none" w:sz="0" w:space="0" w:color="auto"/>
            <w:right w:val="none" w:sz="0" w:space="0" w:color="auto"/>
          </w:divBdr>
        </w:div>
        <w:div w:id="728112422">
          <w:marLeft w:val="576"/>
          <w:marRight w:val="0"/>
          <w:marTop w:val="154"/>
          <w:marBottom w:val="0"/>
          <w:divBdr>
            <w:top w:val="none" w:sz="0" w:space="0" w:color="auto"/>
            <w:left w:val="none" w:sz="0" w:space="0" w:color="auto"/>
            <w:bottom w:val="none" w:sz="0" w:space="0" w:color="auto"/>
            <w:right w:val="none" w:sz="0" w:space="0" w:color="auto"/>
          </w:divBdr>
        </w:div>
        <w:div w:id="732197884">
          <w:marLeft w:val="576"/>
          <w:marRight w:val="0"/>
          <w:marTop w:val="154"/>
          <w:marBottom w:val="0"/>
          <w:divBdr>
            <w:top w:val="none" w:sz="0" w:space="0" w:color="auto"/>
            <w:left w:val="none" w:sz="0" w:space="0" w:color="auto"/>
            <w:bottom w:val="none" w:sz="0" w:space="0" w:color="auto"/>
            <w:right w:val="none" w:sz="0" w:space="0" w:color="auto"/>
          </w:divBdr>
        </w:div>
        <w:div w:id="781807766">
          <w:marLeft w:val="850"/>
          <w:marRight w:val="0"/>
          <w:marTop w:val="154"/>
          <w:marBottom w:val="0"/>
          <w:divBdr>
            <w:top w:val="none" w:sz="0" w:space="0" w:color="auto"/>
            <w:left w:val="none" w:sz="0" w:space="0" w:color="auto"/>
            <w:bottom w:val="none" w:sz="0" w:space="0" w:color="auto"/>
            <w:right w:val="none" w:sz="0" w:space="0" w:color="auto"/>
          </w:divBdr>
        </w:div>
        <w:div w:id="905922436">
          <w:marLeft w:val="576"/>
          <w:marRight w:val="0"/>
          <w:marTop w:val="154"/>
          <w:marBottom w:val="0"/>
          <w:divBdr>
            <w:top w:val="none" w:sz="0" w:space="0" w:color="auto"/>
            <w:left w:val="none" w:sz="0" w:space="0" w:color="auto"/>
            <w:bottom w:val="none" w:sz="0" w:space="0" w:color="auto"/>
            <w:right w:val="none" w:sz="0" w:space="0" w:color="auto"/>
          </w:divBdr>
        </w:div>
        <w:div w:id="1100637132">
          <w:marLeft w:val="576"/>
          <w:marRight w:val="0"/>
          <w:marTop w:val="154"/>
          <w:marBottom w:val="0"/>
          <w:divBdr>
            <w:top w:val="none" w:sz="0" w:space="0" w:color="auto"/>
            <w:left w:val="none" w:sz="0" w:space="0" w:color="auto"/>
            <w:bottom w:val="none" w:sz="0" w:space="0" w:color="auto"/>
            <w:right w:val="none" w:sz="0" w:space="0" w:color="auto"/>
          </w:divBdr>
        </w:div>
        <w:div w:id="1766686343">
          <w:marLeft w:val="850"/>
          <w:marRight w:val="0"/>
          <w:marTop w:val="154"/>
          <w:marBottom w:val="0"/>
          <w:divBdr>
            <w:top w:val="none" w:sz="0" w:space="0" w:color="auto"/>
            <w:left w:val="none" w:sz="0" w:space="0" w:color="auto"/>
            <w:bottom w:val="none" w:sz="0" w:space="0" w:color="auto"/>
            <w:right w:val="none" w:sz="0" w:space="0" w:color="auto"/>
          </w:divBdr>
        </w:div>
        <w:div w:id="1921600413">
          <w:marLeft w:val="850"/>
          <w:marRight w:val="0"/>
          <w:marTop w:val="154"/>
          <w:marBottom w:val="0"/>
          <w:divBdr>
            <w:top w:val="none" w:sz="0" w:space="0" w:color="auto"/>
            <w:left w:val="none" w:sz="0" w:space="0" w:color="auto"/>
            <w:bottom w:val="none" w:sz="0" w:space="0" w:color="auto"/>
            <w:right w:val="none" w:sz="0" w:space="0" w:color="auto"/>
          </w:divBdr>
        </w:div>
      </w:divsChild>
    </w:div>
    <w:div w:id="1020543426">
      <w:bodyDiv w:val="1"/>
      <w:marLeft w:val="0"/>
      <w:marRight w:val="0"/>
      <w:marTop w:val="0"/>
      <w:marBottom w:val="0"/>
      <w:divBdr>
        <w:top w:val="none" w:sz="0" w:space="0" w:color="auto"/>
        <w:left w:val="none" w:sz="0" w:space="0" w:color="auto"/>
        <w:bottom w:val="none" w:sz="0" w:space="0" w:color="auto"/>
        <w:right w:val="none" w:sz="0" w:space="0" w:color="auto"/>
      </w:divBdr>
      <w:divsChild>
        <w:div w:id="665399374">
          <w:marLeft w:val="706"/>
          <w:marRight w:val="0"/>
          <w:marTop w:val="134"/>
          <w:marBottom w:val="0"/>
          <w:divBdr>
            <w:top w:val="none" w:sz="0" w:space="0" w:color="auto"/>
            <w:left w:val="none" w:sz="0" w:space="0" w:color="auto"/>
            <w:bottom w:val="none" w:sz="0" w:space="0" w:color="auto"/>
            <w:right w:val="none" w:sz="0" w:space="0" w:color="auto"/>
          </w:divBdr>
        </w:div>
        <w:div w:id="766927754">
          <w:marLeft w:val="706"/>
          <w:marRight w:val="0"/>
          <w:marTop w:val="134"/>
          <w:marBottom w:val="0"/>
          <w:divBdr>
            <w:top w:val="none" w:sz="0" w:space="0" w:color="auto"/>
            <w:left w:val="none" w:sz="0" w:space="0" w:color="auto"/>
            <w:bottom w:val="none" w:sz="0" w:space="0" w:color="auto"/>
            <w:right w:val="none" w:sz="0" w:space="0" w:color="auto"/>
          </w:divBdr>
        </w:div>
        <w:div w:id="965620054">
          <w:marLeft w:val="706"/>
          <w:marRight w:val="0"/>
          <w:marTop w:val="134"/>
          <w:marBottom w:val="0"/>
          <w:divBdr>
            <w:top w:val="none" w:sz="0" w:space="0" w:color="auto"/>
            <w:left w:val="none" w:sz="0" w:space="0" w:color="auto"/>
            <w:bottom w:val="none" w:sz="0" w:space="0" w:color="auto"/>
            <w:right w:val="none" w:sz="0" w:space="0" w:color="auto"/>
          </w:divBdr>
        </w:div>
        <w:div w:id="1051805082">
          <w:marLeft w:val="706"/>
          <w:marRight w:val="0"/>
          <w:marTop w:val="134"/>
          <w:marBottom w:val="0"/>
          <w:divBdr>
            <w:top w:val="none" w:sz="0" w:space="0" w:color="auto"/>
            <w:left w:val="none" w:sz="0" w:space="0" w:color="auto"/>
            <w:bottom w:val="none" w:sz="0" w:space="0" w:color="auto"/>
            <w:right w:val="none" w:sz="0" w:space="0" w:color="auto"/>
          </w:divBdr>
        </w:div>
        <w:div w:id="1107196768">
          <w:marLeft w:val="706"/>
          <w:marRight w:val="0"/>
          <w:marTop w:val="134"/>
          <w:marBottom w:val="0"/>
          <w:divBdr>
            <w:top w:val="none" w:sz="0" w:space="0" w:color="auto"/>
            <w:left w:val="none" w:sz="0" w:space="0" w:color="auto"/>
            <w:bottom w:val="none" w:sz="0" w:space="0" w:color="auto"/>
            <w:right w:val="none" w:sz="0" w:space="0" w:color="auto"/>
          </w:divBdr>
        </w:div>
        <w:div w:id="1230920015">
          <w:marLeft w:val="0"/>
          <w:marRight w:val="0"/>
          <w:marTop w:val="154"/>
          <w:marBottom w:val="0"/>
          <w:divBdr>
            <w:top w:val="none" w:sz="0" w:space="0" w:color="auto"/>
            <w:left w:val="none" w:sz="0" w:space="0" w:color="auto"/>
            <w:bottom w:val="none" w:sz="0" w:space="0" w:color="auto"/>
            <w:right w:val="none" w:sz="0" w:space="0" w:color="auto"/>
          </w:divBdr>
        </w:div>
        <w:div w:id="1233155636">
          <w:marLeft w:val="0"/>
          <w:marRight w:val="0"/>
          <w:marTop w:val="154"/>
          <w:marBottom w:val="0"/>
          <w:divBdr>
            <w:top w:val="none" w:sz="0" w:space="0" w:color="auto"/>
            <w:left w:val="none" w:sz="0" w:space="0" w:color="auto"/>
            <w:bottom w:val="none" w:sz="0" w:space="0" w:color="auto"/>
            <w:right w:val="none" w:sz="0" w:space="0" w:color="auto"/>
          </w:divBdr>
        </w:div>
        <w:div w:id="1367177857">
          <w:marLeft w:val="706"/>
          <w:marRight w:val="0"/>
          <w:marTop w:val="134"/>
          <w:marBottom w:val="0"/>
          <w:divBdr>
            <w:top w:val="none" w:sz="0" w:space="0" w:color="auto"/>
            <w:left w:val="none" w:sz="0" w:space="0" w:color="auto"/>
            <w:bottom w:val="none" w:sz="0" w:space="0" w:color="auto"/>
            <w:right w:val="none" w:sz="0" w:space="0" w:color="auto"/>
          </w:divBdr>
        </w:div>
        <w:div w:id="1714497144">
          <w:marLeft w:val="706"/>
          <w:marRight w:val="0"/>
          <w:marTop w:val="134"/>
          <w:marBottom w:val="0"/>
          <w:divBdr>
            <w:top w:val="none" w:sz="0" w:space="0" w:color="auto"/>
            <w:left w:val="none" w:sz="0" w:space="0" w:color="auto"/>
            <w:bottom w:val="none" w:sz="0" w:space="0" w:color="auto"/>
            <w:right w:val="none" w:sz="0" w:space="0" w:color="auto"/>
          </w:divBdr>
        </w:div>
        <w:div w:id="1834909528">
          <w:marLeft w:val="706"/>
          <w:marRight w:val="0"/>
          <w:marTop w:val="134"/>
          <w:marBottom w:val="0"/>
          <w:divBdr>
            <w:top w:val="none" w:sz="0" w:space="0" w:color="auto"/>
            <w:left w:val="none" w:sz="0" w:space="0" w:color="auto"/>
            <w:bottom w:val="none" w:sz="0" w:space="0" w:color="auto"/>
            <w:right w:val="none" w:sz="0" w:space="0" w:color="auto"/>
          </w:divBdr>
        </w:div>
        <w:div w:id="1974018905">
          <w:marLeft w:val="0"/>
          <w:marRight w:val="0"/>
          <w:marTop w:val="154"/>
          <w:marBottom w:val="0"/>
          <w:divBdr>
            <w:top w:val="none" w:sz="0" w:space="0" w:color="auto"/>
            <w:left w:val="none" w:sz="0" w:space="0" w:color="auto"/>
            <w:bottom w:val="none" w:sz="0" w:space="0" w:color="auto"/>
            <w:right w:val="none" w:sz="0" w:space="0" w:color="auto"/>
          </w:divBdr>
        </w:div>
      </w:divsChild>
    </w:div>
    <w:div w:id="1041783823">
      <w:bodyDiv w:val="1"/>
      <w:marLeft w:val="0"/>
      <w:marRight w:val="0"/>
      <w:marTop w:val="0"/>
      <w:marBottom w:val="0"/>
      <w:divBdr>
        <w:top w:val="none" w:sz="0" w:space="0" w:color="auto"/>
        <w:left w:val="none" w:sz="0" w:space="0" w:color="auto"/>
        <w:bottom w:val="none" w:sz="0" w:space="0" w:color="auto"/>
        <w:right w:val="none" w:sz="0" w:space="0" w:color="auto"/>
      </w:divBdr>
      <w:divsChild>
        <w:div w:id="255790950">
          <w:marLeft w:val="562"/>
          <w:marRight w:val="0"/>
          <w:marTop w:val="154"/>
          <w:marBottom w:val="0"/>
          <w:divBdr>
            <w:top w:val="none" w:sz="0" w:space="0" w:color="auto"/>
            <w:left w:val="none" w:sz="0" w:space="0" w:color="auto"/>
            <w:bottom w:val="none" w:sz="0" w:space="0" w:color="auto"/>
            <w:right w:val="none" w:sz="0" w:space="0" w:color="auto"/>
          </w:divBdr>
        </w:div>
      </w:divsChild>
    </w:div>
    <w:div w:id="1247300736">
      <w:bodyDiv w:val="1"/>
      <w:marLeft w:val="0"/>
      <w:marRight w:val="0"/>
      <w:marTop w:val="0"/>
      <w:marBottom w:val="0"/>
      <w:divBdr>
        <w:top w:val="none" w:sz="0" w:space="0" w:color="auto"/>
        <w:left w:val="none" w:sz="0" w:space="0" w:color="auto"/>
        <w:bottom w:val="none" w:sz="0" w:space="0" w:color="auto"/>
        <w:right w:val="none" w:sz="0" w:space="0" w:color="auto"/>
      </w:divBdr>
      <w:divsChild>
        <w:div w:id="648242362">
          <w:marLeft w:val="1123"/>
          <w:marRight w:val="0"/>
          <w:marTop w:val="154"/>
          <w:marBottom w:val="0"/>
          <w:divBdr>
            <w:top w:val="none" w:sz="0" w:space="0" w:color="auto"/>
            <w:left w:val="none" w:sz="0" w:space="0" w:color="auto"/>
            <w:bottom w:val="none" w:sz="0" w:space="0" w:color="auto"/>
            <w:right w:val="none" w:sz="0" w:space="0" w:color="auto"/>
          </w:divBdr>
        </w:div>
        <w:div w:id="1277370659">
          <w:marLeft w:val="0"/>
          <w:marRight w:val="0"/>
          <w:marTop w:val="173"/>
          <w:marBottom w:val="0"/>
          <w:divBdr>
            <w:top w:val="none" w:sz="0" w:space="0" w:color="auto"/>
            <w:left w:val="none" w:sz="0" w:space="0" w:color="auto"/>
            <w:bottom w:val="none" w:sz="0" w:space="0" w:color="auto"/>
            <w:right w:val="none" w:sz="0" w:space="0" w:color="auto"/>
          </w:divBdr>
        </w:div>
        <w:div w:id="1351758584">
          <w:marLeft w:val="1123"/>
          <w:marRight w:val="0"/>
          <w:marTop w:val="154"/>
          <w:marBottom w:val="0"/>
          <w:divBdr>
            <w:top w:val="none" w:sz="0" w:space="0" w:color="auto"/>
            <w:left w:val="none" w:sz="0" w:space="0" w:color="auto"/>
            <w:bottom w:val="none" w:sz="0" w:space="0" w:color="auto"/>
            <w:right w:val="none" w:sz="0" w:space="0" w:color="auto"/>
          </w:divBdr>
        </w:div>
        <w:div w:id="1501120256">
          <w:marLeft w:val="1123"/>
          <w:marRight w:val="0"/>
          <w:marTop w:val="154"/>
          <w:marBottom w:val="0"/>
          <w:divBdr>
            <w:top w:val="none" w:sz="0" w:space="0" w:color="auto"/>
            <w:left w:val="none" w:sz="0" w:space="0" w:color="auto"/>
            <w:bottom w:val="none" w:sz="0" w:space="0" w:color="auto"/>
            <w:right w:val="none" w:sz="0" w:space="0" w:color="auto"/>
          </w:divBdr>
        </w:div>
        <w:div w:id="1583835448">
          <w:marLeft w:val="1123"/>
          <w:marRight w:val="0"/>
          <w:marTop w:val="154"/>
          <w:marBottom w:val="0"/>
          <w:divBdr>
            <w:top w:val="none" w:sz="0" w:space="0" w:color="auto"/>
            <w:left w:val="none" w:sz="0" w:space="0" w:color="auto"/>
            <w:bottom w:val="none" w:sz="0" w:space="0" w:color="auto"/>
            <w:right w:val="none" w:sz="0" w:space="0" w:color="auto"/>
          </w:divBdr>
        </w:div>
        <w:div w:id="1634941548">
          <w:marLeft w:val="1123"/>
          <w:marRight w:val="0"/>
          <w:marTop w:val="154"/>
          <w:marBottom w:val="0"/>
          <w:divBdr>
            <w:top w:val="none" w:sz="0" w:space="0" w:color="auto"/>
            <w:left w:val="none" w:sz="0" w:space="0" w:color="auto"/>
            <w:bottom w:val="none" w:sz="0" w:space="0" w:color="auto"/>
            <w:right w:val="none" w:sz="0" w:space="0" w:color="auto"/>
          </w:divBdr>
        </w:div>
        <w:div w:id="2088064412">
          <w:marLeft w:val="0"/>
          <w:marRight w:val="0"/>
          <w:marTop w:val="173"/>
          <w:marBottom w:val="0"/>
          <w:divBdr>
            <w:top w:val="none" w:sz="0" w:space="0" w:color="auto"/>
            <w:left w:val="none" w:sz="0" w:space="0" w:color="auto"/>
            <w:bottom w:val="none" w:sz="0" w:space="0" w:color="auto"/>
            <w:right w:val="none" w:sz="0" w:space="0" w:color="auto"/>
          </w:divBdr>
        </w:div>
      </w:divsChild>
    </w:div>
    <w:div w:id="1299611316">
      <w:bodyDiv w:val="1"/>
      <w:marLeft w:val="0"/>
      <w:marRight w:val="0"/>
      <w:marTop w:val="0"/>
      <w:marBottom w:val="0"/>
      <w:divBdr>
        <w:top w:val="none" w:sz="0" w:space="0" w:color="auto"/>
        <w:left w:val="none" w:sz="0" w:space="0" w:color="auto"/>
        <w:bottom w:val="none" w:sz="0" w:space="0" w:color="auto"/>
        <w:right w:val="none" w:sz="0" w:space="0" w:color="auto"/>
      </w:divBdr>
    </w:div>
    <w:div w:id="1300846712">
      <w:bodyDiv w:val="1"/>
      <w:marLeft w:val="0"/>
      <w:marRight w:val="0"/>
      <w:marTop w:val="0"/>
      <w:marBottom w:val="0"/>
      <w:divBdr>
        <w:top w:val="none" w:sz="0" w:space="0" w:color="auto"/>
        <w:left w:val="none" w:sz="0" w:space="0" w:color="auto"/>
        <w:bottom w:val="none" w:sz="0" w:space="0" w:color="auto"/>
        <w:right w:val="none" w:sz="0" w:space="0" w:color="auto"/>
      </w:divBdr>
      <w:divsChild>
        <w:div w:id="269313610">
          <w:marLeft w:val="562"/>
          <w:marRight w:val="0"/>
          <w:marTop w:val="154"/>
          <w:marBottom w:val="0"/>
          <w:divBdr>
            <w:top w:val="none" w:sz="0" w:space="0" w:color="auto"/>
            <w:left w:val="none" w:sz="0" w:space="0" w:color="auto"/>
            <w:bottom w:val="none" w:sz="0" w:space="0" w:color="auto"/>
            <w:right w:val="none" w:sz="0" w:space="0" w:color="auto"/>
          </w:divBdr>
        </w:div>
      </w:divsChild>
    </w:div>
    <w:div w:id="1349596622">
      <w:bodyDiv w:val="1"/>
      <w:marLeft w:val="0"/>
      <w:marRight w:val="0"/>
      <w:marTop w:val="0"/>
      <w:marBottom w:val="0"/>
      <w:divBdr>
        <w:top w:val="none" w:sz="0" w:space="0" w:color="auto"/>
        <w:left w:val="none" w:sz="0" w:space="0" w:color="auto"/>
        <w:bottom w:val="none" w:sz="0" w:space="0" w:color="auto"/>
        <w:right w:val="none" w:sz="0" w:space="0" w:color="auto"/>
      </w:divBdr>
    </w:div>
    <w:div w:id="1405956906">
      <w:bodyDiv w:val="1"/>
      <w:marLeft w:val="0"/>
      <w:marRight w:val="0"/>
      <w:marTop w:val="0"/>
      <w:marBottom w:val="0"/>
      <w:divBdr>
        <w:top w:val="none" w:sz="0" w:space="0" w:color="auto"/>
        <w:left w:val="none" w:sz="0" w:space="0" w:color="auto"/>
        <w:bottom w:val="none" w:sz="0" w:space="0" w:color="auto"/>
        <w:right w:val="none" w:sz="0" w:space="0" w:color="auto"/>
      </w:divBdr>
    </w:div>
    <w:div w:id="1460026780">
      <w:bodyDiv w:val="1"/>
      <w:marLeft w:val="0"/>
      <w:marRight w:val="0"/>
      <w:marTop w:val="0"/>
      <w:marBottom w:val="0"/>
      <w:divBdr>
        <w:top w:val="none" w:sz="0" w:space="0" w:color="auto"/>
        <w:left w:val="none" w:sz="0" w:space="0" w:color="auto"/>
        <w:bottom w:val="none" w:sz="0" w:space="0" w:color="auto"/>
        <w:right w:val="none" w:sz="0" w:space="0" w:color="auto"/>
      </w:divBdr>
    </w:div>
    <w:div w:id="1562902867">
      <w:bodyDiv w:val="1"/>
      <w:marLeft w:val="0"/>
      <w:marRight w:val="0"/>
      <w:marTop w:val="0"/>
      <w:marBottom w:val="0"/>
      <w:divBdr>
        <w:top w:val="none" w:sz="0" w:space="0" w:color="auto"/>
        <w:left w:val="none" w:sz="0" w:space="0" w:color="auto"/>
        <w:bottom w:val="none" w:sz="0" w:space="0" w:color="auto"/>
        <w:right w:val="none" w:sz="0" w:space="0" w:color="auto"/>
      </w:divBdr>
    </w:div>
    <w:div w:id="1564832328">
      <w:bodyDiv w:val="1"/>
      <w:marLeft w:val="0"/>
      <w:marRight w:val="0"/>
      <w:marTop w:val="0"/>
      <w:marBottom w:val="0"/>
      <w:divBdr>
        <w:top w:val="none" w:sz="0" w:space="0" w:color="auto"/>
        <w:left w:val="none" w:sz="0" w:space="0" w:color="auto"/>
        <w:bottom w:val="none" w:sz="0" w:space="0" w:color="auto"/>
        <w:right w:val="none" w:sz="0" w:space="0" w:color="auto"/>
      </w:divBdr>
      <w:divsChild>
        <w:div w:id="1307317325">
          <w:marLeft w:val="216"/>
          <w:marRight w:val="0"/>
          <w:marTop w:val="48"/>
          <w:marBottom w:val="0"/>
          <w:divBdr>
            <w:top w:val="none" w:sz="0" w:space="0" w:color="auto"/>
            <w:left w:val="none" w:sz="0" w:space="0" w:color="auto"/>
            <w:bottom w:val="none" w:sz="0" w:space="0" w:color="auto"/>
            <w:right w:val="none" w:sz="0" w:space="0" w:color="auto"/>
          </w:divBdr>
        </w:div>
        <w:div w:id="1708989297">
          <w:marLeft w:val="216"/>
          <w:marRight w:val="0"/>
          <w:marTop w:val="48"/>
          <w:marBottom w:val="0"/>
          <w:divBdr>
            <w:top w:val="none" w:sz="0" w:space="0" w:color="auto"/>
            <w:left w:val="none" w:sz="0" w:space="0" w:color="auto"/>
            <w:bottom w:val="none" w:sz="0" w:space="0" w:color="auto"/>
            <w:right w:val="none" w:sz="0" w:space="0" w:color="auto"/>
          </w:divBdr>
        </w:div>
        <w:div w:id="2109276542">
          <w:marLeft w:val="216"/>
          <w:marRight w:val="0"/>
          <w:marTop w:val="48"/>
          <w:marBottom w:val="0"/>
          <w:divBdr>
            <w:top w:val="none" w:sz="0" w:space="0" w:color="auto"/>
            <w:left w:val="none" w:sz="0" w:space="0" w:color="auto"/>
            <w:bottom w:val="none" w:sz="0" w:space="0" w:color="auto"/>
            <w:right w:val="none" w:sz="0" w:space="0" w:color="auto"/>
          </w:divBdr>
        </w:div>
      </w:divsChild>
    </w:div>
    <w:div w:id="1620913660">
      <w:bodyDiv w:val="1"/>
      <w:marLeft w:val="0"/>
      <w:marRight w:val="0"/>
      <w:marTop w:val="0"/>
      <w:marBottom w:val="0"/>
      <w:divBdr>
        <w:top w:val="none" w:sz="0" w:space="0" w:color="auto"/>
        <w:left w:val="none" w:sz="0" w:space="0" w:color="auto"/>
        <w:bottom w:val="none" w:sz="0" w:space="0" w:color="auto"/>
        <w:right w:val="none" w:sz="0" w:space="0" w:color="auto"/>
      </w:divBdr>
      <w:divsChild>
        <w:div w:id="305160450">
          <w:marLeft w:val="288"/>
          <w:marRight w:val="0"/>
          <w:marTop w:val="154"/>
          <w:marBottom w:val="0"/>
          <w:divBdr>
            <w:top w:val="none" w:sz="0" w:space="0" w:color="auto"/>
            <w:left w:val="none" w:sz="0" w:space="0" w:color="auto"/>
            <w:bottom w:val="none" w:sz="0" w:space="0" w:color="auto"/>
            <w:right w:val="none" w:sz="0" w:space="0" w:color="auto"/>
          </w:divBdr>
        </w:div>
        <w:div w:id="508065758">
          <w:marLeft w:val="1210"/>
          <w:marRight w:val="0"/>
          <w:marTop w:val="134"/>
          <w:marBottom w:val="0"/>
          <w:divBdr>
            <w:top w:val="none" w:sz="0" w:space="0" w:color="auto"/>
            <w:left w:val="none" w:sz="0" w:space="0" w:color="auto"/>
            <w:bottom w:val="none" w:sz="0" w:space="0" w:color="auto"/>
            <w:right w:val="none" w:sz="0" w:space="0" w:color="auto"/>
          </w:divBdr>
        </w:div>
        <w:div w:id="651447393">
          <w:marLeft w:val="288"/>
          <w:marRight w:val="0"/>
          <w:marTop w:val="154"/>
          <w:marBottom w:val="0"/>
          <w:divBdr>
            <w:top w:val="none" w:sz="0" w:space="0" w:color="auto"/>
            <w:left w:val="none" w:sz="0" w:space="0" w:color="auto"/>
            <w:bottom w:val="none" w:sz="0" w:space="0" w:color="auto"/>
            <w:right w:val="none" w:sz="0" w:space="0" w:color="auto"/>
          </w:divBdr>
        </w:div>
        <w:div w:id="807892756">
          <w:marLeft w:val="1210"/>
          <w:marRight w:val="0"/>
          <w:marTop w:val="134"/>
          <w:marBottom w:val="0"/>
          <w:divBdr>
            <w:top w:val="none" w:sz="0" w:space="0" w:color="auto"/>
            <w:left w:val="none" w:sz="0" w:space="0" w:color="auto"/>
            <w:bottom w:val="none" w:sz="0" w:space="0" w:color="auto"/>
            <w:right w:val="none" w:sz="0" w:space="0" w:color="auto"/>
          </w:divBdr>
        </w:div>
        <w:div w:id="822159703">
          <w:marLeft w:val="576"/>
          <w:marRight w:val="0"/>
          <w:marTop w:val="134"/>
          <w:marBottom w:val="0"/>
          <w:divBdr>
            <w:top w:val="none" w:sz="0" w:space="0" w:color="auto"/>
            <w:left w:val="none" w:sz="0" w:space="0" w:color="auto"/>
            <w:bottom w:val="none" w:sz="0" w:space="0" w:color="auto"/>
            <w:right w:val="none" w:sz="0" w:space="0" w:color="auto"/>
          </w:divBdr>
        </w:div>
        <w:div w:id="1049570933">
          <w:marLeft w:val="576"/>
          <w:marRight w:val="0"/>
          <w:marTop w:val="134"/>
          <w:marBottom w:val="0"/>
          <w:divBdr>
            <w:top w:val="none" w:sz="0" w:space="0" w:color="auto"/>
            <w:left w:val="none" w:sz="0" w:space="0" w:color="auto"/>
            <w:bottom w:val="none" w:sz="0" w:space="0" w:color="auto"/>
            <w:right w:val="none" w:sz="0" w:space="0" w:color="auto"/>
          </w:divBdr>
        </w:div>
        <w:div w:id="1380743314">
          <w:marLeft w:val="1210"/>
          <w:marRight w:val="0"/>
          <w:marTop w:val="134"/>
          <w:marBottom w:val="0"/>
          <w:divBdr>
            <w:top w:val="none" w:sz="0" w:space="0" w:color="auto"/>
            <w:left w:val="none" w:sz="0" w:space="0" w:color="auto"/>
            <w:bottom w:val="none" w:sz="0" w:space="0" w:color="auto"/>
            <w:right w:val="none" w:sz="0" w:space="0" w:color="auto"/>
          </w:divBdr>
        </w:div>
        <w:div w:id="1969118455">
          <w:marLeft w:val="1210"/>
          <w:marRight w:val="0"/>
          <w:marTop w:val="134"/>
          <w:marBottom w:val="0"/>
          <w:divBdr>
            <w:top w:val="none" w:sz="0" w:space="0" w:color="auto"/>
            <w:left w:val="none" w:sz="0" w:space="0" w:color="auto"/>
            <w:bottom w:val="none" w:sz="0" w:space="0" w:color="auto"/>
            <w:right w:val="none" w:sz="0" w:space="0" w:color="auto"/>
          </w:divBdr>
        </w:div>
      </w:divsChild>
    </w:div>
    <w:div w:id="1640108391">
      <w:bodyDiv w:val="1"/>
      <w:marLeft w:val="0"/>
      <w:marRight w:val="0"/>
      <w:marTop w:val="0"/>
      <w:marBottom w:val="0"/>
      <w:divBdr>
        <w:top w:val="none" w:sz="0" w:space="0" w:color="auto"/>
        <w:left w:val="none" w:sz="0" w:space="0" w:color="auto"/>
        <w:bottom w:val="none" w:sz="0" w:space="0" w:color="auto"/>
        <w:right w:val="none" w:sz="0" w:space="0" w:color="auto"/>
      </w:divBdr>
      <w:divsChild>
        <w:div w:id="473107858">
          <w:marLeft w:val="288"/>
          <w:marRight w:val="0"/>
          <w:marTop w:val="154"/>
          <w:marBottom w:val="0"/>
          <w:divBdr>
            <w:top w:val="none" w:sz="0" w:space="0" w:color="auto"/>
            <w:left w:val="none" w:sz="0" w:space="0" w:color="auto"/>
            <w:bottom w:val="none" w:sz="0" w:space="0" w:color="auto"/>
            <w:right w:val="none" w:sz="0" w:space="0" w:color="auto"/>
          </w:divBdr>
        </w:div>
        <w:div w:id="789397104">
          <w:marLeft w:val="288"/>
          <w:marRight w:val="0"/>
          <w:marTop w:val="154"/>
          <w:marBottom w:val="0"/>
          <w:divBdr>
            <w:top w:val="none" w:sz="0" w:space="0" w:color="auto"/>
            <w:left w:val="none" w:sz="0" w:space="0" w:color="auto"/>
            <w:bottom w:val="none" w:sz="0" w:space="0" w:color="auto"/>
            <w:right w:val="none" w:sz="0" w:space="0" w:color="auto"/>
          </w:divBdr>
        </w:div>
      </w:divsChild>
    </w:div>
    <w:div w:id="1644583666">
      <w:bodyDiv w:val="1"/>
      <w:marLeft w:val="0"/>
      <w:marRight w:val="0"/>
      <w:marTop w:val="0"/>
      <w:marBottom w:val="0"/>
      <w:divBdr>
        <w:top w:val="none" w:sz="0" w:space="0" w:color="auto"/>
        <w:left w:val="none" w:sz="0" w:space="0" w:color="auto"/>
        <w:bottom w:val="none" w:sz="0" w:space="0" w:color="auto"/>
        <w:right w:val="none" w:sz="0" w:space="0" w:color="auto"/>
      </w:divBdr>
      <w:divsChild>
        <w:div w:id="366032455">
          <w:marLeft w:val="562"/>
          <w:marRight w:val="0"/>
          <w:marTop w:val="154"/>
          <w:marBottom w:val="0"/>
          <w:divBdr>
            <w:top w:val="none" w:sz="0" w:space="0" w:color="auto"/>
            <w:left w:val="none" w:sz="0" w:space="0" w:color="auto"/>
            <w:bottom w:val="none" w:sz="0" w:space="0" w:color="auto"/>
            <w:right w:val="none" w:sz="0" w:space="0" w:color="auto"/>
          </w:divBdr>
        </w:div>
      </w:divsChild>
    </w:div>
    <w:div w:id="1645616772">
      <w:bodyDiv w:val="1"/>
      <w:marLeft w:val="0"/>
      <w:marRight w:val="0"/>
      <w:marTop w:val="0"/>
      <w:marBottom w:val="0"/>
      <w:divBdr>
        <w:top w:val="none" w:sz="0" w:space="0" w:color="auto"/>
        <w:left w:val="none" w:sz="0" w:space="0" w:color="auto"/>
        <w:bottom w:val="none" w:sz="0" w:space="0" w:color="auto"/>
        <w:right w:val="none" w:sz="0" w:space="0" w:color="auto"/>
      </w:divBdr>
    </w:div>
    <w:div w:id="1647735869">
      <w:bodyDiv w:val="1"/>
      <w:marLeft w:val="0"/>
      <w:marRight w:val="0"/>
      <w:marTop w:val="0"/>
      <w:marBottom w:val="0"/>
      <w:divBdr>
        <w:top w:val="none" w:sz="0" w:space="0" w:color="auto"/>
        <w:left w:val="none" w:sz="0" w:space="0" w:color="auto"/>
        <w:bottom w:val="none" w:sz="0" w:space="0" w:color="auto"/>
        <w:right w:val="none" w:sz="0" w:space="0" w:color="auto"/>
      </w:divBdr>
    </w:div>
    <w:div w:id="1681272813">
      <w:bodyDiv w:val="1"/>
      <w:marLeft w:val="0"/>
      <w:marRight w:val="0"/>
      <w:marTop w:val="0"/>
      <w:marBottom w:val="0"/>
      <w:divBdr>
        <w:top w:val="none" w:sz="0" w:space="0" w:color="auto"/>
        <w:left w:val="none" w:sz="0" w:space="0" w:color="auto"/>
        <w:bottom w:val="none" w:sz="0" w:space="0" w:color="auto"/>
        <w:right w:val="none" w:sz="0" w:space="0" w:color="auto"/>
      </w:divBdr>
      <w:divsChild>
        <w:div w:id="325980814">
          <w:marLeft w:val="418"/>
          <w:marRight w:val="0"/>
          <w:marTop w:val="360"/>
          <w:marBottom w:val="0"/>
          <w:divBdr>
            <w:top w:val="none" w:sz="0" w:space="0" w:color="auto"/>
            <w:left w:val="none" w:sz="0" w:space="0" w:color="auto"/>
            <w:bottom w:val="none" w:sz="0" w:space="0" w:color="auto"/>
            <w:right w:val="none" w:sz="0" w:space="0" w:color="auto"/>
          </w:divBdr>
        </w:div>
        <w:div w:id="715668289">
          <w:marLeft w:val="979"/>
          <w:marRight w:val="0"/>
          <w:marTop w:val="154"/>
          <w:marBottom w:val="0"/>
          <w:divBdr>
            <w:top w:val="none" w:sz="0" w:space="0" w:color="auto"/>
            <w:left w:val="none" w:sz="0" w:space="0" w:color="auto"/>
            <w:bottom w:val="none" w:sz="0" w:space="0" w:color="auto"/>
            <w:right w:val="none" w:sz="0" w:space="0" w:color="auto"/>
          </w:divBdr>
        </w:div>
        <w:div w:id="1007289925">
          <w:marLeft w:val="418"/>
          <w:marRight w:val="0"/>
          <w:marTop w:val="154"/>
          <w:marBottom w:val="0"/>
          <w:divBdr>
            <w:top w:val="none" w:sz="0" w:space="0" w:color="auto"/>
            <w:left w:val="none" w:sz="0" w:space="0" w:color="auto"/>
            <w:bottom w:val="none" w:sz="0" w:space="0" w:color="auto"/>
            <w:right w:val="none" w:sz="0" w:space="0" w:color="auto"/>
          </w:divBdr>
        </w:div>
        <w:div w:id="1255894006">
          <w:marLeft w:val="979"/>
          <w:marRight w:val="0"/>
          <w:marTop w:val="154"/>
          <w:marBottom w:val="0"/>
          <w:divBdr>
            <w:top w:val="none" w:sz="0" w:space="0" w:color="auto"/>
            <w:left w:val="none" w:sz="0" w:space="0" w:color="auto"/>
            <w:bottom w:val="none" w:sz="0" w:space="0" w:color="auto"/>
            <w:right w:val="none" w:sz="0" w:space="0" w:color="auto"/>
          </w:divBdr>
        </w:div>
        <w:div w:id="1726642637">
          <w:marLeft w:val="979"/>
          <w:marRight w:val="0"/>
          <w:marTop w:val="154"/>
          <w:marBottom w:val="0"/>
          <w:divBdr>
            <w:top w:val="none" w:sz="0" w:space="0" w:color="auto"/>
            <w:left w:val="none" w:sz="0" w:space="0" w:color="auto"/>
            <w:bottom w:val="none" w:sz="0" w:space="0" w:color="auto"/>
            <w:right w:val="none" w:sz="0" w:space="0" w:color="auto"/>
          </w:divBdr>
        </w:div>
        <w:div w:id="1884629985">
          <w:marLeft w:val="979"/>
          <w:marRight w:val="0"/>
          <w:marTop w:val="154"/>
          <w:marBottom w:val="0"/>
          <w:divBdr>
            <w:top w:val="none" w:sz="0" w:space="0" w:color="auto"/>
            <w:left w:val="none" w:sz="0" w:space="0" w:color="auto"/>
            <w:bottom w:val="none" w:sz="0" w:space="0" w:color="auto"/>
            <w:right w:val="none" w:sz="0" w:space="0" w:color="auto"/>
          </w:divBdr>
        </w:div>
        <w:div w:id="2008434701">
          <w:marLeft w:val="418"/>
          <w:marRight w:val="0"/>
          <w:marTop w:val="360"/>
          <w:marBottom w:val="0"/>
          <w:divBdr>
            <w:top w:val="none" w:sz="0" w:space="0" w:color="auto"/>
            <w:left w:val="none" w:sz="0" w:space="0" w:color="auto"/>
            <w:bottom w:val="none" w:sz="0" w:space="0" w:color="auto"/>
            <w:right w:val="none" w:sz="0" w:space="0" w:color="auto"/>
          </w:divBdr>
        </w:div>
        <w:div w:id="2120643922">
          <w:marLeft w:val="979"/>
          <w:marRight w:val="0"/>
          <w:marTop w:val="154"/>
          <w:marBottom w:val="0"/>
          <w:divBdr>
            <w:top w:val="none" w:sz="0" w:space="0" w:color="auto"/>
            <w:left w:val="none" w:sz="0" w:space="0" w:color="auto"/>
            <w:bottom w:val="none" w:sz="0" w:space="0" w:color="auto"/>
            <w:right w:val="none" w:sz="0" w:space="0" w:color="auto"/>
          </w:divBdr>
        </w:div>
      </w:divsChild>
    </w:div>
    <w:div w:id="1725105927">
      <w:bodyDiv w:val="1"/>
      <w:marLeft w:val="0"/>
      <w:marRight w:val="0"/>
      <w:marTop w:val="0"/>
      <w:marBottom w:val="0"/>
      <w:divBdr>
        <w:top w:val="none" w:sz="0" w:space="0" w:color="auto"/>
        <w:left w:val="none" w:sz="0" w:space="0" w:color="auto"/>
        <w:bottom w:val="none" w:sz="0" w:space="0" w:color="auto"/>
        <w:right w:val="none" w:sz="0" w:space="0" w:color="auto"/>
      </w:divBdr>
    </w:div>
    <w:div w:id="1770546664">
      <w:bodyDiv w:val="1"/>
      <w:marLeft w:val="0"/>
      <w:marRight w:val="0"/>
      <w:marTop w:val="0"/>
      <w:marBottom w:val="0"/>
      <w:divBdr>
        <w:top w:val="none" w:sz="0" w:space="0" w:color="auto"/>
        <w:left w:val="none" w:sz="0" w:space="0" w:color="auto"/>
        <w:bottom w:val="none" w:sz="0" w:space="0" w:color="auto"/>
        <w:right w:val="none" w:sz="0" w:space="0" w:color="auto"/>
      </w:divBdr>
    </w:div>
    <w:div w:id="1777360310">
      <w:bodyDiv w:val="1"/>
      <w:marLeft w:val="0"/>
      <w:marRight w:val="0"/>
      <w:marTop w:val="0"/>
      <w:marBottom w:val="0"/>
      <w:divBdr>
        <w:top w:val="none" w:sz="0" w:space="0" w:color="auto"/>
        <w:left w:val="none" w:sz="0" w:space="0" w:color="auto"/>
        <w:bottom w:val="none" w:sz="0" w:space="0" w:color="auto"/>
        <w:right w:val="none" w:sz="0" w:space="0" w:color="auto"/>
      </w:divBdr>
      <w:divsChild>
        <w:div w:id="1474330425">
          <w:marLeft w:val="562"/>
          <w:marRight w:val="0"/>
          <w:marTop w:val="154"/>
          <w:marBottom w:val="0"/>
          <w:divBdr>
            <w:top w:val="none" w:sz="0" w:space="0" w:color="auto"/>
            <w:left w:val="none" w:sz="0" w:space="0" w:color="auto"/>
            <w:bottom w:val="none" w:sz="0" w:space="0" w:color="auto"/>
            <w:right w:val="none" w:sz="0" w:space="0" w:color="auto"/>
          </w:divBdr>
        </w:div>
      </w:divsChild>
    </w:div>
    <w:div w:id="1806463890">
      <w:bodyDiv w:val="1"/>
      <w:marLeft w:val="0"/>
      <w:marRight w:val="0"/>
      <w:marTop w:val="0"/>
      <w:marBottom w:val="0"/>
      <w:divBdr>
        <w:top w:val="none" w:sz="0" w:space="0" w:color="auto"/>
        <w:left w:val="none" w:sz="0" w:space="0" w:color="auto"/>
        <w:bottom w:val="none" w:sz="0" w:space="0" w:color="auto"/>
        <w:right w:val="none" w:sz="0" w:space="0" w:color="auto"/>
      </w:divBdr>
      <w:divsChild>
        <w:div w:id="2063018920">
          <w:marLeft w:val="562"/>
          <w:marRight w:val="0"/>
          <w:marTop w:val="154"/>
          <w:marBottom w:val="0"/>
          <w:divBdr>
            <w:top w:val="none" w:sz="0" w:space="0" w:color="auto"/>
            <w:left w:val="none" w:sz="0" w:space="0" w:color="auto"/>
            <w:bottom w:val="none" w:sz="0" w:space="0" w:color="auto"/>
            <w:right w:val="none" w:sz="0" w:space="0" w:color="auto"/>
          </w:divBdr>
        </w:div>
      </w:divsChild>
    </w:div>
    <w:div w:id="1884948892">
      <w:bodyDiv w:val="1"/>
      <w:marLeft w:val="0"/>
      <w:marRight w:val="0"/>
      <w:marTop w:val="0"/>
      <w:marBottom w:val="0"/>
      <w:divBdr>
        <w:top w:val="none" w:sz="0" w:space="0" w:color="auto"/>
        <w:left w:val="none" w:sz="0" w:space="0" w:color="auto"/>
        <w:bottom w:val="none" w:sz="0" w:space="0" w:color="auto"/>
        <w:right w:val="none" w:sz="0" w:space="0" w:color="auto"/>
      </w:divBdr>
    </w:div>
    <w:div w:id="1904943252">
      <w:bodyDiv w:val="1"/>
      <w:marLeft w:val="0"/>
      <w:marRight w:val="0"/>
      <w:marTop w:val="0"/>
      <w:marBottom w:val="0"/>
      <w:divBdr>
        <w:top w:val="none" w:sz="0" w:space="0" w:color="auto"/>
        <w:left w:val="none" w:sz="0" w:space="0" w:color="auto"/>
        <w:bottom w:val="none" w:sz="0" w:space="0" w:color="auto"/>
        <w:right w:val="none" w:sz="0" w:space="0" w:color="auto"/>
      </w:divBdr>
    </w:div>
    <w:div w:id="1968778086">
      <w:bodyDiv w:val="1"/>
      <w:marLeft w:val="0"/>
      <w:marRight w:val="0"/>
      <w:marTop w:val="0"/>
      <w:marBottom w:val="0"/>
      <w:divBdr>
        <w:top w:val="none" w:sz="0" w:space="0" w:color="auto"/>
        <w:left w:val="none" w:sz="0" w:space="0" w:color="auto"/>
        <w:bottom w:val="none" w:sz="0" w:space="0" w:color="auto"/>
        <w:right w:val="none" w:sz="0" w:space="0" w:color="auto"/>
      </w:divBdr>
    </w:div>
    <w:div w:id="2051563583">
      <w:bodyDiv w:val="1"/>
      <w:marLeft w:val="0"/>
      <w:marRight w:val="0"/>
      <w:marTop w:val="0"/>
      <w:marBottom w:val="0"/>
      <w:divBdr>
        <w:top w:val="none" w:sz="0" w:space="0" w:color="auto"/>
        <w:left w:val="none" w:sz="0" w:space="0" w:color="auto"/>
        <w:bottom w:val="none" w:sz="0" w:space="0" w:color="auto"/>
        <w:right w:val="none" w:sz="0" w:space="0" w:color="auto"/>
      </w:divBdr>
    </w:div>
    <w:div w:id="206702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2.0/fr/" TargetMode="External"/><Relationship Id="rId13" Type="http://schemas.openxmlformats.org/officeDocument/2006/relationships/image" Target="media/image12.png"/><Relationship Id="rId18" Type="http://schemas.openxmlformats.org/officeDocument/2006/relationships/image" Target="media/image17.png"/><Relationship Id="rId26" Type="http://schemas.openxmlformats.org/officeDocument/2006/relationships/image" Target="media/image25.png"/><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image" Target="media/image33.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1.png"/><Relationship Id="rId17" Type="http://schemas.openxmlformats.org/officeDocument/2006/relationships/image" Target="media/image16.png"/><Relationship Id="rId25" Type="http://schemas.openxmlformats.org/officeDocument/2006/relationships/image" Target="media/image24.png"/><Relationship Id="rId33" Type="http://schemas.openxmlformats.org/officeDocument/2006/relationships/image" Target="media/image32.png"/><Relationship Id="rId38" Type="http://schemas.openxmlformats.org/officeDocument/2006/relationships/image" Target="media/image37.png"/><Relationship Id="rId2" Type="http://schemas.openxmlformats.org/officeDocument/2006/relationships/numbering" Target="numbering.xml"/><Relationship Id="rId16" Type="http://schemas.openxmlformats.org/officeDocument/2006/relationships/image" Target="media/image15.png"/><Relationship Id="rId20" Type="http://schemas.openxmlformats.org/officeDocument/2006/relationships/image" Target="media/image19.png"/><Relationship Id="rId29" Type="http://schemas.openxmlformats.org/officeDocument/2006/relationships/image" Target="media/image28.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24" Type="http://schemas.openxmlformats.org/officeDocument/2006/relationships/image" Target="media/image23.png"/><Relationship Id="rId32" Type="http://schemas.openxmlformats.org/officeDocument/2006/relationships/image" Target="media/image31.png"/><Relationship Id="rId37" Type="http://schemas.openxmlformats.org/officeDocument/2006/relationships/image" Target="media/image36.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4.png"/><Relationship Id="rId23" Type="http://schemas.openxmlformats.org/officeDocument/2006/relationships/image" Target="media/image22.png"/><Relationship Id="rId28" Type="http://schemas.openxmlformats.org/officeDocument/2006/relationships/image" Target="media/image27.png"/><Relationship Id="rId36" Type="http://schemas.openxmlformats.org/officeDocument/2006/relationships/image" Target="media/image35.png"/><Relationship Id="rId10" Type="http://schemas.openxmlformats.org/officeDocument/2006/relationships/hyperlink" Target="http://creativecommons.org/licenses/by-nc-sa/2.0/fr/" TargetMode="External"/><Relationship Id="rId19" Type="http://schemas.openxmlformats.org/officeDocument/2006/relationships/image" Target="media/image18.png"/><Relationship Id="rId31"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image" Target="media/image9.png"/><Relationship Id="rId14" Type="http://schemas.openxmlformats.org/officeDocument/2006/relationships/image" Target="media/image13.png"/><Relationship Id="rId22" Type="http://schemas.openxmlformats.org/officeDocument/2006/relationships/image" Target="media/image21.png"/><Relationship Id="rId27" Type="http://schemas.openxmlformats.org/officeDocument/2006/relationships/image" Target="media/image26.png"/><Relationship Id="rId30" Type="http://schemas.openxmlformats.org/officeDocument/2006/relationships/image" Target="media/image29.png"/><Relationship Id="rId35" Type="http://schemas.openxmlformats.org/officeDocument/2006/relationships/image" Target="media/image34.png"/></Relationships>
</file>

<file path=word/_rels/header1.xml.rels><?xml version="1.0" encoding="UTF-8" standalone="yes"?>
<Relationships xmlns="http://schemas.openxmlformats.org/package/2006/relationships"><Relationship Id="rId1" Type="http://schemas.openxmlformats.org/officeDocument/2006/relationships/image" Target="media/image38.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13A33-159D-4606-89C8-CBB2BD77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2146</Words>
  <Characters>11806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Manuel utilisateur</vt:lpstr>
    </vt:vector>
  </TitlesOfParts>
  <Company>Logica</Company>
  <LinksUpToDate>false</LinksUpToDate>
  <CharactersWithSpaces>13925</CharactersWithSpaces>
  <SharedDoc>false</SharedDoc>
  <HLinks>
    <vt:vector size="108" baseType="variant">
      <vt:variant>
        <vt:i4>1703985</vt:i4>
      </vt:variant>
      <vt:variant>
        <vt:i4>103</vt:i4>
      </vt:variant>
      <vt:variant>
        <vt:i4>0</vt:i4>
      </vt:variant>
      <vt:variant>
        <vt:i4>5</vt:i4>
      </vt:variant>
      <vt:variant>
        <vt:lpwstr/>
      </vt:variant>
      <vt:variant>
        <vt:lpwstr>_Toc307258076</vt:lpwstr>
      </vt:variant>
      <vt:variant>
        <vt:i4>1703985</vt:i4>
      </vt:variant>
      <vt:variant>
        <vt:i4>97</vt:i4>
      </vt:variant>
      <vt:variant>
        <vt:i4>0</vt:i4>
      </vt:variant>
      <vt:variant>
        <vt:i4>5</vt:i4>
      </vt:variant>
      <vt:variant>
        <vt:lpwstr/>
      </vt:variant>
      <vt:variant>
        <vt:lpwstr>_Toc307258075</vt:lpwstr>
      </vt:variant>
      <vt:variant>
        <vt:i4>1703985</vt:i4>
      </vt:variant>
      <vt:variant>
        <vt:i4>91</vt:i4>
      </vt:variant>
      <vt:variant>
        <vt:i4>0</vt:i4>
      </vt:variant>
      <vt:variant>
        <vt:i4>5</vt:i4>
      </vt:variant>
      <vt:variant>
        <vt:lpwstr/>
      </vt:variant>
      <vt:variant>
        <vt:lpwstr>_Toc307258074</vt:lpwstr>
      </vt:variant>
      <vt:variant>
        <vt:i4>1703985</vt:i4>
      </vt:variant>
      <vt:variant>
        <vt:i4>85</vt:i4>
      </vt:variant>
      <vt:variant>
        <vt:i4>0</vt:i4>
      </vt:variant>
      <vt:variant>
        <vt:i4>5</vt:i4>
      </vt:variant>
      <vt:variant>
        <vt:lpwstr/>
      </vt:variant>
      <vt:variant>
        <vt:lpwstr>_Toc307258073</vt:lpwstr>
      </vt:variant>
      <vt:variant>
        <vt:i4>1703985</vt:i4>
      </vt:variant>
      <vt:variant>
        <vt:i4>79</vt:i4>
      </vt:variant>
      <vt:variant>
        <vt:i4>0</vt:i4>
      </vt:variant>
      <vt:variant>
        <vt:i4>5</vt:i4>
      </vt:variant>
      <vt:variant>
        <vt:lpwstr/>
      </vt:variant>
      <vt:variant>
        <vt:lpwstr>_Toc307258072</vt:lpwstr>
      </vt:variant>
      <vt:variant>
        <vt:i4>1703985</vt:i4>
      </vt:variant>
      <vt:variant>
        <vt:i4>73</vt:i4>
      </vt:variant>
      <vt:variant>
        <vt:i4>0</vt:i4>
      </vt:variant>
      <vt:variant>
        <vt:i4>5</vt:i4>
      </vt:variant>
      <vt:variant>
        <vt:lpwstr/>
      </vt:variant>
      <vt:variant>
        <vt:lpwstr>_Toc307258071</vt:lpwstr>
      </vt:variant>
      <vt:variant>
        <vt:i4>1703985</vt:i4>
      </vt:variant>
      <vt:variant>
        <vt:i4>67</vt:i4>
      </vt:variant>
      <vt:variant>
        <vt:i4>0</vt:i4>
      </vt:variant>
      <vt:variant>
        <vt:i4>5</vt:i4>
      </vt:variant>
      <vt:variant>
        <vt:lpwstr/>
      </vt:variant>
      <vt:variant>
        <vt:lpwstr>_Toc307258070</vt:lpwstr>
      </vt:variant>
      <vt:variant>
        <vt:i4>1769521</vt:i4>
      </vt:variant>
      <vt:variant>
        <vt:i4>61</vt:i4>
      </vt:variant>
      <vt:variant>
        <vt:i4>0</vt:i4>
      </vt:variant>
      <vt:variant>
        <vt:i4>5</vt:i4>
      </vt:variant>
      <vt:variant>
        <vt:lpwstr/>
      </vt:variant>
      <vt:variant>
        <vt:lpwstr>_Toc307258069</vt:lpwstr>
      </vt:variant>
      <vt:variant>
        <vt:i4>1769521</vt:i4>
      </vt:variant>
      <vt:variant>
        <vt:i4>55</vt:i4>
      </vt:variant>
      <vt:variant>
        <vt:i4>0</vt:i4>
      </vt:variant>
      <vt:variant>
        <vt:i4>5</vt:i4>
      </vt:variant>
      <vt:variant>
        <vt:lpwstr/>
      </vt:variant>
      <vt:variant>
        <vt:lpwstr>_Toc307258068</vt:lpwstr>
      </vt:variant>
      <vt:variant>
        <vt:i4>1769521</vt:i4>
      </vt:variant>
      <vt:variant>
        <vt:i4>49</vt:i4>
      </vt:variant>
      <vt:variant>
        <vt:i4>0</vt:i4>
      </vt:variant>
      <vt:variant>
        <vt:i4>5</vt:i4>
      </vt:variant>
      <vt:variant>
        <vt:lpwstr/>
      </vt:variant>
      <vt:variant>
        <vt:lpwstr>_Toc307258067</vt:lpwstr>
      </vt:variant>
      <vt:variant>
        <vt:i4>1769521</vt:i4>
      </vt:variant>
      <vt:variant>
        <vt:i4>43</vt:i4>
      </vt:variant>
      <vt:variant>
        <vt:i4>0</vt:i4>
      </vt:variant>
      <vt:variant>
        <vt:i4>5</vt:i4>
      </vt:variant>
      <vt:variant>
        <vt:lpwstr/>
      </vt:variant>
      <vt:variant>
        <vt:lpwstr>_Toc307258066</vt:lpwstr>
      </vt:variant>
      <vt:variant>
        <vt:i4>1769521</vt:i4>
      </vt:variant>
      <vt:variant>
        <vt:i4>37</vt:i4>
      </vt:variant>
      <vt:variant>
        <vt:i4>0</vt:i4>
      </vt:variant>
      <vt:variant>
        <vt:i4>5</vt:i4>
      </vt:variant>
      <vt:variant>
        <vt:lpwstr/>
      </vt:variant>
      <vt:variant>
        <vt:lpwstr>_Toc307258065</vt:lpwstr>
      </vt:variant>
      <vt:variant>
        <vt:i4>1769521</vt:i4>
      </vt:variant>
      <vt:variant>
        <vt:i4>31</vt:i4>
      </vt:variant>
      <vt:variant>
        <vt:i4>0</vt:i4>
      </vt:variant>
      <vt:variant>
        <vt:i4>5</vt:i4>
      </vt:variant>
      <vt:variant>
        <vt:lpwstr/>
      </vt:variant>
      <vt:variant>
        <vt:lpwstr>_Toc307258064</vt:lpwstr>
      </vt:variant>
      <vt:variant>
        <vt:i4>1769521</vt:i4>
      </vt:variant>
      <vt:variant>
        <vt:i4>25</vt:i4>
      </vt:variant>
      <vt:variant>
        <vt:i4>0</vt:i4>
      </vt:variant>
      <vt:variant>
        <vt:i4>5</vt:i4>
      </vt:variant>
      <vt:variant>
        <vt:lpwstr/>
      </vt:variant>
      <vt:variant>
        <vt:lpwstr>_Toc307258063</vt:lpwstr>
      </vt:variant>
      <vt:variant>
        <vt:i4>1769521</vt:i4>
      </vt:variant>
      <vt:variant>
        <vt:i4>19</vt:i4>
      </vt:variant>
      <vt:variant>
        <vt:i4>0</vt:i4>
      </vt:variant>
      <vt:variant>
        <vt:i4>5</vt:i4>
      </vt:variant>
      <vt:variant>
        <vt:lpwstr/>
      </vt:variant>
      <vt:variant>
        <vt:lpwstr>_Toc307258062</vt:lpwstr>
      </vt:variant>
      <vt:variant>
        <vt:i4>1769521</vt:i4>
      </vt:variant>
      <vt:variant>
        <vt:i4>13</vt:i4>
      </vt:variant>
      <vt:variant>
        <vt:i4>0</vt:i4>
      </vt:variant>
      <vt:variant>
        <vt:i4>5</vt:i4>
      </vt:variant>
      <vt:variant>
        <vt:lpwstr/>
      </vt:variant>
      <vt:variant>
        <vt:lpwstr>_Toc307258061</vt:lpwstr>
      </vt:variant>
      <vt:variant>
        <vt:i4>917510</vt:i4>
      </vt:variant>
      <vt:variant>
        <vt:i4>8</vt:i4>
      </vt:variant>
      <vt:variant>
        <vt:i4>0</vt:i4>
      </vt:variant>
      <vt:variant>
        <vt:i4>5</vt:i4>
      </vt:variant>
      <vt:variant>
        <vt:lpwstr>http://creativecommons.org/licenses/by-nc-sa/2.0/fr/</vt:lpwstr>
      </vt:variant>
      <vt:variant>
        <vt:lpwstr/>
      </vt:variant>
      <vt:variant>
        <vt:i4>917510</vt:i4>
      </vt:variant>
      <vt:variant>
        <vt:i4>-1</vt:i4>
      </vt:variant>
      <vt:variant>
        <vt:i4>1780</vt:i4>
      </vt:variant>
      <vt:variant>
        <vt:i4>4</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utilisateur</dc:title>
  <dc:subject>Droits et Permissions</dc:subject>
  <dc:creator>Logica</dc:creator>
  <cp:lastModifiedBy>Wayra Abrial</cp:lastModifiedBy>
  <cp:revision>4</cp:revision>
  <cp:lastPrinted>2012-02-23T20:47:00Z</cp:lastPrinted>
  <dcterms:created xsi:type="dcterms:W3CDTF">2012-02-23T09:22:00Z</dcterms:created>
  <dcterms:modified xsi:type="dcterms:W3CDTF">2012-02-23T20:48:00Z</dcterms:modified>
</cp:coreProperties>
</file>